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862FA" w14:textId="77777777"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ОБЪЯВЛЕНИЕ</w:t>
      </w:r>
    </w:p>
    <w:p w14:paraId="3F9D9BD6" w14:textId="77777777" w:rsidR="00C61A36" w:rsidRPr="00734464" w:rsidRDefault="00C61A36" w:rsidP="00C61A36">
      <w:pPr>
        <w:pStyle w:val="BodyTextIndent"/>
        <w:widowControl w:val="0"/>
        <w:tabs>
          <w:tab w:val="left" w:pos="360"/>
        </w:tabs>
        <w:spacing w:line="276" w:lineRule="auto"/>
        <w:ind w:left="-630" w:firstLine="450"/>
        <w:jc w:val="center"/>
        <w:rPr>
          <w:rFonts w:ascii="GHEA Grapalat" w:hAnsi="GHEA Grapalat"/>
          <w:i/>
          <w:sz w:val="24"/>
          <w:szCs w:val="24"/>
        </w:rPr>
      </w:pPr>
      <w:r w:rsidRPr="00734464">
        <w:rPr>
          <w:rFonts w:ascii="GHEA Grapalat" w:hAnsi="GHEA Grapalat"/>
          <w:sz w:val="24"/>
          <w:szCs w:val="24"/>
        </w:rPr>
        <w:t>О ЗАПРОСЕ КОТИРОВОК</w:t>
      </w:r>
    </w:p>
    <w:p w14:paraId="1353D662" w14:textId="77777777" w:rsidR="003B6F36" w:rsidRDefault="003B6F36" w:rsidP="003B6F36">
      <w:pPr>
        <w:pStyle w:val="BodyTextIndent"/>
        <w:widowControl w:val="0"/>
        <w:spacing w:line="240" w:lineRule="auto"/>
        <w:ind w:firstLine="0"/>
        <w:jc w:val="center"/>
        <w:rPr>
          <w:rFonts w:ascii="GHEA Grapalat" w:hAnsi="GHEA Grapalat"/>
          <w:i/>
          <w:sz w:val="24"/>
          <w:szCs w:val="24"/>
        </w:rPr>
      </w:pPr>
      <w:r w:rsidRPr="00AE7A29">
        <w:rPr>
          <w:rFonts w:ascii="GHEA Grapalat" w:hAnsi="GHEA Grapalat"/>
          <w:sz w:val="24"/>
          <w:szCs w:val="24"/>
        </w:rPr>
        <w:t xml:space="preserve">С применением пункта 2 части 6 статьи 15 Закона </w:t>
      </w:r>
      <w:r>
        <w:rPr>
          <w:rFonts w:ascii="GHEA Grapalat" w:hAnsi="GHEA Grapalat"/>
          <w:sz w:val="24"/>
          <w:szCs w:val="24"/>
        </w:rPr>
        <w:t>«</w:t>
      </w:r>
      <w:r w:rsidRPr="00AE7A29">
        <w:rPr>
          <w:rFonts w:ascii="GHEA Grapalat" w:hAnsi="GHEA Grapalat"/>
          <w:sz w:val="24"/>
          <w:szCs w:val="24"/>
        </w:rPr>
        <w:t>О закупках</w:t>
      </w:r>
      <w:r>
        <w:rPr>
          <w:rFonts w:ascii="GHEA Grapalat" w:hAnsi="GHEA Grapalat"/>
          <w:sz w:val="24"/>
          <w:szCs w:val="24"/>
        </w:rPr>
        <w:t>»</w:t>
      </w:r>
    </w:p>
    <w:p w14:paraId="3FE7CC0E" w14:textId="1D79AF75"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 xml:space="preserve">Настоящий текст объявления утвержден Решением </w:t>
      </w:r>
      <w:r>
        <w:rPr>
          <w:rFonts w:ascii="GHEA Grapalat" w:hAnsi="GHEA Grapalat"/>
          <w:sz w:val="24"/>
          <w:szCs w:val="24"/>
        </w:rPr>
        <w:t xml:space="preserve">Оценочной </w:t>
      </w:r>
      <w:r w:rsidRPr="009044F1">
        <w:rPr>
          <w:rFonts w:ascii="GHEA Grapalat" w:hAnsi="GHEA Grapalat"/>
          <w:sz w:val="24"/>
          <w:szCs w:val="24"/>
        </w:rPr>
        <w:t>Комиссии от "</w:t>
      </w:r>
      <w:r w:rsidR="002A7ED6">
        <w:rPr>
          <w:rFonts w:ascii="GHEA Grapalat" w:hAnsi="GHEA Grapalat"/>
          <w:sz w:val="24"/>
          <w:szCs w:val="24"/>
        </w:rPr>
        <w:t>11</w:t>
      </w:r>
      <w:r w:rsidRPr="009044F1">
        <w:rPr>
          <w:rFonts w:ascii="GHEA Grapalat" w:hAnsi="GHEA Grapalat"/>
          <w:sz w:val="24"/>
          <w:szCs w:val="24"/>
        </w:rPr>
        <w:t>" "</w:t>
      </w:r>
      <w:r w:rsidR="002A7ED6">
        <w:rPr>
          <w:rFonts w:ascii="GHEA Grapalat" w:hAnsi="GHEA Grapalat"/>
          <w:sz w:val="24"/>
          <w:szCs w:val="24"/>
        </w:rPr>
        <w:t>02</w:t>
      </w:r>
      <w:r w:rsidRPr="009044F1">
        <w:rPr>
          <w:rFonts w:ascii="GHEA Grapalat" w:hAnsi="GHEA Grapalat"/>
          <w:sz w:val="24"/>
          <w:szCs w:val="24"/>
        </w:rPr>
        <w:t>" 20</w:t>
      </w:r>
      <w:r>
        <w:rPr>
          <w:rFonts w:ascii="GHEA Grapalat" w:hAnsi="GHEA Grapalat"/>
          <w:sz w:val="24"/>
          <w:szCs w:val="24"/>
        </w:rPr>
        <w:t>2</w:t>
      </w:r>
      <w:r w:rsidR="002A7ED6">
        <w:rPr>
          <w:rFonts w:ascii="GHEA Grapalat" w:hAnsi="GHEA Grapalat"/>
          <w:sz w:val="24"/>
          <w:szCs w:val="24"/>
        </w:rPr>
        <w:t>6</w:t>
      </w:r>
      <w:r>
        <w:rPr>
          <w:rFonts w:ascii="GHEA Grapalat" w:hAnsi="GHEA Grapalat"/>
          <w:sz w:val="24"/>
          <w:szCs w:val="24"/>
        </w:rPr>
        <w:t xml:space="preserve"> </w:t>
      </w:r>
      <w:r w:rsidRPr="009044F1">
        <w:rPr>
          <w:rFonts w:ascii="GHEA Grapalat" w:hAnsi="GHEA Grapalat"/>
          <w:sz w:val="24"/>
          <w:szCs w:val="24"/>
        </w:rPr>
        <w:t>года "</w:t>
      </w:r>
      <w:r w:rsidRPr="00214215">
        <w:rPr>
          <w:rFonts w:ascii="GHEA Grapalat" w:hAnsi="GHEA Grapalat"/>
          <w:sz w:val="24"/>
          <w:szCs w:val="24"/>
        </w:rPr>
        <w:t>3</w:t>
      </w:r>
      <w:r w:rsidRPr="009044F1">
        <w:rPr>
          <w:rFonts w:ascii="GHEA Grapalat" w:hAnsi="GHEA Grapalat"/>
          <w:sz w:val="24"/>
          <w:szCs w:val="24"/>
        </w:rPr>
        <w:t xml:space="preserve">" </w:t>
      </w:r>
    </w:p>
    <w:p w14:paraId="3A8C01E3" w14:textId="05DA751B" w:rsidR="003B6F36" w:rsidRPr="00567A68" w:rsidRDefault="003B6F36" w:rsidP="003B6F36">
      <w:pPr>
        <w:pStyle w:val="BodyTextIndent"/>
        <w:widowControl w:val="0"/>
        <w:spacing w:line="240" w:lineRule="auto"/>
        <w:ind w:firstLine="0"/>
        <w:jc w:val="center"/>
        <w:rPr>
          <w:rFonts w:ascii="GHEA Grapalat" w:hAnsi="GHEA Grapalat"/>
          <w:i/>
          <w:sz w:val="24"/>
          <w:szCs w:val="24"/>
        </w:rPr>
      </w:pPr>
      <w:r>
        <w:rPr>
          <w:rFonts w:ascii="GHEA Grapalat" w:hAnsi="GHEA Grapalat"/>
          <w:sz w:val="24"/>
          <w:szCs w:val="24"/>
        </w:rPr>
        <w:t>Код процедуры</w:t>
      </w:r>
      <w:r w:rsidRPr="004775ED">
        <w:rPr>
          <w:rFonts w:ascii="GHEA Grapalat" w:hAnsi="GHEA Grapalat"/>
          <w:sz w:val="24"/>
          <w:szCs w:val="24"/>
        </w:rPr>
        <w:t xml:space="preserve"> </w:t>
      </w:r>
      <w:r w:rsidR="00C61A36">
        <w:rPr>
          <w:rFonts w:ascii="GHEA Grapalat" w:hAnsi="GHEA Grapalat"/>
          <w:sz w:val="24"/>
          <w:szCs w:val="24"/>
          <w:lang w:val="en-US"/>
        </w:rPr>
        <w:t>EQ</w:t>
      </w:r>
      <w:r w:rsidR="00C61A36" w:rsidRPr="00C61A36">
        <w:rPr>
          <w:rFonts w:ascii="GHEA Grapalat" w:hAnsi="GHEA Grapalat"/>
          <w:sz w:val="24"/>
          <w:szCs w:val="24"/>
        </w:rPr>
        <w:t>-</w:t>
      </w:r>
      <w:r w:rsidR="00C61A36">
        <w:rPr>
          <w:rFonts w:ascii="GHEA Grapalat" w:hAnsi="GHEA Grapalat"/>
          <w:sz w:val="24"/>
          <w:szCs w:val="24"/>
          <w:lang w:val="en-US"/>
        </w:rPr>
        <w:t>GHAPDzB</w:t>
      </w:r>
      <w:r w:rsidR="00C61A36" w:rsidRPr="00C61A36">
        <w:rPr>
          <w:rFonts w:ascii="GHEA Grapalat" w:hAnsi="GHEA Grapalat"/>
          <w:sz w:val="24"/>
          <w:szCs w:val="24"/>
        </w:rPr>
        <w:t>-</w:t>
      </w:r>
      <w:r w:rsidR="009613AA">
        <w:rPr>
          <w:rFonts w:ascii="GHEA Grapalat" w:hAnsi="GHEA Grapalat"/>
          <w:sz w:val="24"/>
          <w:szCs w:val="24"/>
        </w:rPr>
        <w:t>26/5</w:t>
      </w:r>
    </w:p>
    <w:p w14:paraId="04C844FC" w14:textId="5E68CC88" w:rsidR="003B6F36" w:rsidRPr="009044F1" w:rsidRDefault="003B6F36" w:rsidP="003B6F36">
      <w:pPr>
        <w:pStyle w:val="BodyTextIndent"/>
        <w:widowControl w:val="0"/>
        <w:spacing w:after="0" w:line="240" w:lineRule="auto"/>
        <w:rPr>
          <w:rFonts w:ascii="GHEA Grapalat" w:hAnsi="GHEA Grapalat"/>
          <w:i/>
          <w:sz w:val="24"/>
          <w:szCs w:val="24"/>
        </w:rPr>
      </w:pPr>
      <w:r w:rsidRPr="009044F1">
        <w:rPr>
          <w:rFonts w:ascii="GHEA Grapalat" w:hAnsi="GHEA Grapalat"/>
          <w:sz w:val="24"/>
          <w:szCs w:val="24"/>
        </w:rPr>
        <w:t xml:space="preserve">Заказчик </w:t>
      </w:r>
      <w:r>
        <w:rPr>
          <w:rFonts w:ascii="GHEA Grapalat" w:hAnsi="GHEA Grapalat"/>
          <w:sz w:val="24"/>
          <w:szCs w:val="24"/>
        </w:rPr>
        <w:t>р.Армения</w:t>
      </w:r>
      <w:r w:rsidRPr="009044F1">
        <w:rPr>
          <w:rFonts w:ascii="GHEA Grapalat" w:hAnsi="GHEA Grapalat"/>
          <w:sz w:val="24"/>
          <w:szCs w:val="24"/>
        </w:rPr>
        <w:t>,</w:t>
      </w:r>
      <w:r>
        <w:rPr>
          <w:rFonts w:ascii="GHEA Grapalat" w:hAnsi="GHEA Grapalat"/>
          <w:sz w:val="24"/>
          <w:szCs w:val="24"/>
        </w:rPr>
        <w:t xml:space="preserve"> мерия города Ереван</w:t>
      </w:r>
      <w:r w:rsidRPr="009044F1">
        <w:rPr>
          <w:rFonts w:ascii="GHEA Grapalat" w:hAnsi="GHEA Grapalat"/>
          <w:sz w:val="24"/>
          <w:szCs w:val="24"/>
        </w:rPr>
        <w:t xml:space="preserve"> находящийся по</w:t>
      </w:r>
      <w:r w:rsidRPr="005C11BF">
        <w:rPr>
          <w:rFonts w:ascii="GHEA Grapalat" w:hAnsi="GHEA Grapalat"/>
          <w:sz w:val="24"/>
          <w:szCs w:val="24"/>
        </w:rPr>
        <w:t xml:space="preserve"> </w:t>
      </w:r>
      <w:r w:rsidRPr="009044F1">
        <w:rPr>
          <w:rFonts w:ascii="GHEA Grapalat" w:hAnsi="GHEA Grapalat"/>
          <w:sz w:val="24"/>
          <w:szCs w:val="24"/>
        </w:rPr>
        <w:t>адресу</w:t>
      </w:r>
      <w:r>
        <w:rPr>
          <w:rFonts w:ascii="GHEA Grapalat" w:hAnsi="GHEA Grapalat"/>
          <w:sz w:val="24"/>
          <w:szCs w:val="24"/>
        </w:rPr>
        <w:t xml:space="preserve"> Аргишти 1</w:t>
      </w:r>
      <w:r w:rsidRPr="009044F1">
        <w:rPr>
          <w:rFonts w:ascii="GHEA Grapalat" w:hAnsi="GHEA Grapalat"/>
          <w:sz w:val="24"/>
          <w:szCs w:val="24"/>
        </w:rPr>
        <w:t>:</w:t>
      </w:r>
      <w:r w:rsidRPr="00203368">
        <w:rPr>
          <w:rFonts w:ascii="GHEA Grapalat" w:hAnsi="GHEA Grapalat"/>
          <w:sz w:val="24"/>
          <w:szCs w:val="24"/>
        </w:rPr>
        <w:t xml:space="preserve"> </w:t>
      </w:r>
      <w:r w:rsidRPr="009044F1">
        <w:rPr>
          <w:rFonts w:ascii="GHEA Grapalat" w:hAnsi="GHEA Grapalat"/>
          <w:sz w:val="24"/>
          <w:szCs w:val="24"/>
        </w:rPr>
        <w:t>объявляет</w:t>
      </w:r>
      <w:r>
        <w:rPr>
          <w:rFonts w:ascii="GHEA Grapalat" w:hAnsi="GHEA Grapalat"/>
          <w:sz w:val="24"/>
          <w:szCs w:val="24"/>
        </w:rPr>
        <w:t xml:space="preserve"> </w:t>
      </w:r>
      <w:r w:rsidR="00C61A36">
        <w:rPr>
          <w:rFonts w:ascii="GHEA Grapalat" w:hAnsi="GHEA Grapalat"/>
          <w:sz w:val="24"/>
          <w:szCs w:val="24"/>
        </w:rPr>
        <w:t>запрос котировок</w:t>
      </w:r>
      <w:r w:rsidRPr="009044F1">
        <w:rPr>
          <w:rFonts w:ascii="GHEA Grapalat" w:hAnsi="GHEA Grapalat"/>
          <w:sz w:val="24"/>
          <w:szCs w:val="24"/>
        </w:rPr>
        <w:t>, который проводится одним этапом, посредством системы электронных закупок Armeps (</w:t>
      </w:r>
      <w:hyperlink r:id="rId7">
        <w:r w:rsidRPr="009044F1">
          <w:rPr>
            <w:rFonts w:ascii="GHEA Grapalat" w:hAnsi="GHEA Grapalat"/>
            <w:sz w:val="24"/>
            <w:szCs w:val="24"/>
          </w:rPr>
          <w:t>www.armeps.am</w:t>
        </w:r>
      </w:hyperlink>
      <w:r w:rsidRPr="009044F1">
        <w:rPr>
          <w:rFonts w:ascii="GHEA Grapalat" w:hAnsi="GHEA Grapalat"/>
          <w:sz w:val="24"/>
          <w:szCs w:val="24"/>
        </w:rPr>
        <w:t>).</w:t>
      </w:r>
    </w:p>
    <w:p w14:paraId="120B2AF3" w14:textId="77777777" w:rsidR="003B6F36" w:rsidRPr="003A1EBB" w:rsidRDefault="003B6F36" w:rsidP="003B6F3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sidRPr="00BC3F52">
        <w:rPr>
          <w:rFonts w:ascii="Calibri" w:hAnsi="Calibri" w:cs="Calibri"/>
          <w:sz w:val="24"/>
          <w:szCs w:val="24"/>
        </w:rPr>
        <w:t> </w:t>
      </w:r>
      <w:r w:rsidRPr="00BC3F52">
        <w:rPr>
          <w:rFonts w:ascii="GHEA Grapalat" w:hAnsi="GHEA Grapalat"/>
          <w:sz w:val="24"/>
          <w:szCs w:val="24"/>
        </w:rPr>
        <w:t>установленном</w:t>
      </w:r>
      <w:r w:rsidRPr="00BC3F52">
        <w:rPr>
          <w:rFonts w:ascii="Calibri" w:hAnsi="Calibri" w:cs="Calibri"/>
          <w:sz w:val="24"/>
          <w:szCs w:val="24"/>
        </w:rPr>
        <w:t> </w:t>
      </w:r>
      <w:r w:rsidRPr="00BC3F52">
        <w:rPr>
          <w:rFonts w:ascii="GHEA Grapalat" w:hAnsi="GHEA Grapalat"/>
          <w:sz w:val="24"/>
          <w:szCs w:val="24"/>
        </w:rPr>
        <w:t xml:space="preserve">порядке будет предложено заключить договор на поставку лифтов (с установкой и обслуживанием), </w:t>
      </w:r>
      <w:r>
        <w:rPr>
          <w:rFonts w:ascii="GHEA Grapalat" w:hAnsi="GHEA Grapalat"/>
          <w:sz w:val="24"/>
          <w:szCs w:val="24"/>
        </w:rPr>
        <w:t xml:space="preserve"> (далее — договор).</w:t>
      </w:r>
    </w:p>
    <w:p w14:paraId="65D8A5FA"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sz w:val="24"/>
          <w:szCs w:val="24"/>
          <w:lang w:val="en-US"/>
        </w:rPr>
        <w:t> </w:t>
      </w:r>
      <w:r>
        <w:rPr>
          <w:rFonts w:ascii="GHEA Grapalat" w:hAnsi="GHEA Grapalat" w:cs="Times New Roman"/>
          <w:sz w:val="24"/>
          <w:szCs w:val="24"/>
        </w:rPr>
        <w:t>настоящей процедуре.</w:t>
      </w:r>
    </w:p>
    <w:p w14:paraId="43644867"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w:t>
      </w:r>
      <w:r>
        <w:rPr>
          <w:rFonts w:ascii="GHEA Grapalat" w:hAnsi="GHEA Grapalat" w:cs="Times New Roman"/>
          <w:sz w:val="24"/>
          <w:szCs w:val="24"/>
          <w:lang w:val="hy-AM"/>
        </w:rPr>
        <w:t xml:space="preserve"> </w:t>
      </w:r>
      <w:r>
        <w:rPr>
          <w:rFonts w:ascii="GHEA Grapalat" w:hAnsi="GHEA Grapalat" w:cs="Times New Roman"/>
          <w:sz w:val="24"/>
          <w:szCs w:val="24"/>
        </w:rPr>
        <w:t>по неценовым условиям, по принципу предпочтения, отдаваемого участнику, представившему минимальное ценовое предложение.</w:t>
      </w:r>
    </w:p>
    <w:p w14:paraId="793A766D"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FootnoteReference"/>
          <w:rFonts w:ascii="GHEA Grapalat" w:hAnsi="GHEA Grapalat" w:cs="Times New Roman"/>
          <w:sz w:val="24"/>
          <w:szCs w:val="24"/>
        </w:rPr>
        <w:footnoteReference w:id="1"/>
      </w:r>
    </w:p>
    <w:p w14:paraId="52DE19B9" w14:textId="77777777" w:rsidR="005B5B3E" w:rsidRDefault="005B5B3E" w:rsidP="005B5B3E">
      <w:pPr>
        <w:pStyle w:val="BodyTextIndent"/>
        <w:widowControl w:val="0"/>
        <w:spacing w:after="0" w:line="240" w:lineRule="auto"/>
        <w:ind w:firstLine="567"/>
        <w:rPr>
          <w:rFonts w:ascii="GHEA Grapalat" w:hAnsi="GHEA Grapalat" w:cs="Times New Roman"/>
          <w:spacing w:val="-6"/>
          <w:sz w:val="24"/>
          <w:szCs w:val="24"/>
        </w:rPr>
      </w:pPr>
      <w:r>
        <w:rPr>
          <w:rFonts w:ascii="GHEA Grapalat" w:hAnsi="GHEA Grapalat" w:cs="Times New Roma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spacing w:val="-6"/>
          <w:sz w:val="24"/>
          <w:szCs w:val="24"/>
          <w:lang w:val="en-US"/>
        </w:rPr>
        <w:t> </w:t>
      </w:r>
      <w:r>
        <w:rPr>
          <w:rFonts w:ascii="GHEA Grapalat" w:hAnsi="GHEA Grapalat" w:cs="Times New Roman"/>
          <w:spacing w:val="-6"/>
          <w:sz w:val="24"/>
          <w:szCs w:val="24"/>
        </w:rPr>
        <w:t xml:space="preserve">электронной форме в течение рабочего дня, следующего за днем получения заявления. </w:t>
      </w:r>
    </w:p>
    <w:p w14:paraId="04783F65" w14:textId="09BEFC45" w:rsidR="00D64CD6" w:rsidRPr="00C07F24"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Заявки на </w:t>
      </w:r>
      <w:r>
        <w:rPr>
          <w:rFonts w:ascii="GHEA Grapalat" w:hAnsi="GHEA Grapalat"/>
          <w:sz w:val="24"/>
          <w:szCs w:val="24"/>
        </w:rPr>
        <w:t>настоящую процедуру</w:t>
      </w:r>
      <w:r w:rsidRPr="009044F1">
        <w:rPr>
          <w:rFonts w:ascii="GHEA Grapalat" w:hAnsi="GHEA Grapalat"/>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sz w:val="24"/>
            <w:szCs w:val="24"/>
          </w:rPr>
          <w:t>www.armeps.am</w:t>
        </w:r>
      </w:hyperlink>
      <w:r>
        <w:rPr>
          <w:rFonts w:ascii="GHEA Grapalat" w:hAnsi="GHEA Grapalat"/>
          <w:sz w:val="24"/>
          <w:szCs w:val="24"/>
        </w:rPr>
        <w:t>), до 11:00</w:t>
      </w:r>
      <w:r w:rsidRPr="009044F1">
        <w:rPr>
          <w:rFonts w:ascii="GHEA Grapalat" w:hAnsi="GHEA Grapalat"/>
          <w:sz w:val="24"/>
          <w:szCs w:val="24"/>
        </w:rPr>
        <w:t xml:space="preserve"> часов</w:t>
      </w:r>
      <w:r w:rsidRPr="002166CE">
        <w:rPr>
          <w:rFonts w:ascii="GHEA Grapalat" w:hAnsi="GHEA Grapalat"/>
          <w:sz w:val="24"/>
          <w:szCs w:val="24"/>
        </w:rPr>
        <w:t xml:space="preserve"> </w:t>
      </w:r>
      <w:r w:rsidR="009613AA" w:rsidRPr="009613AA">
        <w:rPr>
          <w:rFonts w:ascii="GHEA Grapalat" w:hAnsi="GHEA Grapalat"/>
          <w:b/>
          <w:bCs/>
          <w:sz w:val="24"/>
          <w:szCs w:val="24"/>
          <w:lang w:val="hy-AM"/>
        </w:rPr>
        <w:t>23</w:t>
      </w:r>
      <w:r w:rsidR="00610BBD" w:rsidRPr="009613AA">
        <w:rPr>
          <w:rFonts w:ascii="GHEA Grapalat" w:hAnsi="GHEA Grapalat"/>
          <w:b/>
          <w:bCs/>
          <w:sz w:val="24"/>
          <w:szCs w:val="24"/>
        </w:rPr>
        <w:t xml:space="preserve">-го </w:t>
      </w:r>
      <w:r w:rsidR="009613AA" w:rsidRPr="009613AA">
        <w:rPr>
          <w:rFonts w:ascii="GHEA Grapalat" w:hAnsi="GHEA Grapalat"/>
          <w:b/>
          <w:bCs/>
          <w:sz w:val="24"/>
          <w:szCs w:val="24"/>
        </w:rPr>
        <w:t>февраля</w:t>
      </w:r>
      <w:r w:rsidR="00097341" w:rsidRPr="009613AA">
        <w:rPr>
          <w:rFonts w:ascii="GHEA Grapalat" w:hAnsi="GHEA Grapalat"/>
          <w:b/>
          <w:bCs/>
          <w:sz w:val="24"/>
          <w:szCs w:val="24"/>
        </w:rPr>
        <w:t xml:space="preserve"> 202</w:t>
      </w:r>
      <w:r w:rsidR="009613AA" w:rsidRPr="009613AA">
        <w:rPr>
          <w:rFonts w:ascii="GHEA Grapalat" w:hAnsi="GHEA Grapalat"/>
          <w:b/>
          <w:bCs/>
          <w:sz w:val="24"/>
          <w:szCs w:val="24"/>
        </w:rPr>
        <w:t>6</w:t>
      </w:r>
      <w:r w:rsidR="00097341" w:rsidRPr="009613AA">
        <w:rPr>
          <w:rFonts w:ascii="GHEA Grapalat" w:hAnsi="GHEA Grapalat"/>
          <w:b/>
          <w:bCs/>
          <w:sz w:val="24"/>
          <w:szCs w:val="24"/>
        </w:rPr>
        <w:t>г</w:t>
      </w:r>
      <w:r w:rsidR="00097341">
        <w:rPr>
          <w:rFonts w:ascii="GHEA Grapalat" w:hAnsi="GHEA Grapalat"/>
          <w:sz w:val="24"/>
          <w:szCs w:val="24"/>
        </w:rPr>
        <w:t>.</w:t>
      </w:r>
      <w:r w:rsidRPr="002166CE">
        <w:rPr>
          <w:rFonts w:ascii="GHEA Grapalat" w:hAnsi="GHEA Grapalat"/>
          <w:sz w:val="24"/>
          <w:szCs w:val="24"/>
        </w:rPr>
        <w:t xml:space="preserve"> </w:t>
      </w:r>
      <w:r w:rsidRPr="009044F1">
        <w:rPr>
          <w:rFonts w:ascii="GHEA Grapalat" w:hAnsi="GHEA Grapalat"/>
          <w:sz w:val="24"/>
          <w:szCs w:val="24"/>
        </w:rPr>
        <w:t>дня с даты опубликования настоящего объявления.</w:t>
      </w:r>
    </w:p>
    <w:p w14:paraId="1424A983" w14:textId="77777777"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Кроме армянского языка заявки могут быть поданы также н</w:t>
      </w:r>
      <w:r>
        <w:rPr>
          <w:rFonts w:ascii="GHEA Grapalat" w:hAnsi="GHEA Grapalat"/>
          <w:sz w:val="24"/>
          <w:szCs w:val="24"/>
        </w:rPr>
        <w:t>а английском или русском языке.</w:t>
      </w:r>
    </w:p>
    <w:p w14:paraId="5D87B352" w14:textId="37A1E0FF"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w:t>
      </w:r>
      <w:r w:rsidRPr="00285DB7">
        <w:rPr>
          <w:rFonts w:ascii="GHEA Grapalat" w:hAnsi="GHEA Grapalat"/>
          <w:b/>
          <w:sz w:val="24"/>
          <w:szCs w:val="24"/>
        </w:rPr>
        <w:t xml:space="preserve">в 11:00 часов </w:t>
      </w:r>
      <w:r w:rsidR="009613AA" w:rsidRPr="009613AA">
        <w:rPr>
          <w:rFonts w:ascii="GHEA Grapalat" w:hAnsi="GHEA Grapalat"/>
          <w:b/>
          <w:bCs/>
          <w:sz w:val="24"/>
          <w:szCs w:val="24"/>
          <w:lang w:val="hy-AM"/>
        </w:rPr>
        <w:t>23</w:t>
      </w:r>
      <w:r w:rsidR="009613AA" w:rsidRPr="009613AA">
        <w:rPr>
          <w:rFonts w:ascii="GHEA Grapalat" w:hAnsi="GHEA Grapalat"/>
          <w:b/>
          <w:bCs/>
          <w:sz w:val="24"/>
          <w:szCs w:val="24"/>
        </w:rPr>
        <w:t>-го февраля 2026г</w:t>
      </w:r>
      <w:r w:rsidR="00097341">
        <w:rPr>
          <w:rFonts w:ascii="GHEA Grapalat" w:hAnsi="GHEA Grapalat"/>
          <w:b/>
          <w:sz w:val="24"/>
          <w:szCs w:val="24"/>
        </w:rPr>
        <w:t>.</w:t>
      </w:r>
      <w:r w:rsidRPr="009044F1">
        <w:rPr>
          <w:rFonts w:ascii="GHEA Grapalat" w:hAnsi="GHEA Grapalat"/>
          <w:sz w:val="24"/>
          <w:szCs w:val="24"/>
        </w:rPr>
        <w:t xml:space="preserve"> со дня опубл</w:t>
      </w:r>
      <w:r>
        <w:rPr>
          <w:rFonts w:ascii="GHEA Grapalat" w:hAnsi="GHEA Grapalat"/>
          <w:sz w:val="24"/>
          <w:szCs w:val="24"/>
        </w:rPr>
        <w:t>икования настоящего объявления.</w:t>
      </w:r>
    </w:p>
    <w:p w14:paraId="39F73B7D" w14:textId="77777777" w:rsidR="00D64CD6" w:rsidRDefault="00D64CD6" w:rsidP="00D64CD6">
      <w:pPr>
        <w:pStyle w:val="BodyTextIndent"/>
        <w:widowControl w:val="0"/>
        <w:spacing w:after="0" w:line="240" w:lineRule="auto"/>
        <w:ind w:firstLine="567"/>
        <w:rPr>
          <w:rFonts w:ascii="GHEA Grapalat" w:hAnsi="GHEA Grapalat"/>
          <w:i/>
          <w:sz w:val="24"/>
          <w:szCs w:val="24"/>
        </w:rPr>
      </w:pPr>
      <w:r w:rsidRPr="00864102">
        <w:rPr>
          <w:rFonts w:ascii="GHEA Grapalat" w:hAnsi="GHEA Grapalat"/>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Pr>
          <w:rFonts w:ascii="GHEA Grapalat" w:hAnsi="GHEA Grapalat"/>
          <w:sz w:val="24"/>
          <w:szCs w:val="24"/>
        </w:rPr>
        <w:t>.</w:t>
      </w:r>
    </w:p>
    <w:p w14:paraId="5CB1F70F" w14:textId="77777777" w:rsidR="00D64CD6" w:rsidRPr="00E92A8E" w:rsidRDefault="00D64CD6" w:rsidP="00D64CD6">
      <w:pPr>
        <w:pStyle w:val="BodyTextIndent"/>
        <w:spacing w:after="0" w:line="240" w:lineRule="auto"/>
        <w:rPr>
          <w:rFonts w:ascii="GHEA Grapalat" w:hAnsi="GHEA Grapalat"/>
          <w:i/>
          <w:sz w:val="24"/>
          <w:szCs w:val="24"/>
        </w:rPr>
      </w:pPr>
      <w:r w:rsidRPr="00BE11BD">
        <w:rPr>
          <w:rFonts w:ascii="GHEA Grapalat" w:hAnsi="GHEA Grapalat"/>
          <w:sz w:val="24"/>
          <w:szCs w:val="24"/>
        </w:rPr>
        <w:lastRenderedPageBreak/>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sz w:val="24"/>
          <w:szCs w:val="24"/>
        </w:rPr>
        <w:t xml:space="preserve">Оценочной комиссии </w:t>
      </w:r>
      <w:r>
        <w:rPr>
          <w:rFonts w:ascii="GHEA Grapalat" w:hAnsi="GHEA Grapalat"/>
          <w:sz w:val="24"/>
          <w:szCs w:val="24"/>
        </w:rPr>
        <w:t>Мурадяну Г. Р</w:t>
      </w:r>
      <w:r w:rsidRPr="00E92A8E">
        <w:rPr>
          <w:rFonts w:ascii="GHEA Grapalat" w:hAnsi="GHEA Grapalat"/>
          <w:sz w:val="24"/>
          <w:szCs w:val="24"/>
        </w:rPr>
        <w:t xml:space="preserve"> </w:t>
      </w:r>
    </w:p>
    <w:p w14:paraId="325FF3AF" w14:textId="77777777" w:rsidR="00D64CD6" w:rsidRPr="00E92A8E" w:rsidRDefault="00D64CD6" w:rsidP="00D64CD6">
      <w:pPr>
        <w:pStyle w:val="BodyTextIndent"/>
        <w:spacing w:after="0" w:line="240" w:lineRule="auto"/>
        <w:ind w:left="3402" w:firstLine="0"/>
        <w:rPr>
          <w:rFonts w:ascii="GHEA Grapalat" w:hAnsi="GHEA Grapalat"/>
          <w:i/>
          <w:sz w:val="24"/>
          <w:szCs w:val="24"/>
        </w:rPr>
      </w:pPr>
    </w:p>
    <w:p w14:paraId="2614565E"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Телефон </w:t>
      </w:r>
      <w:r w:rsidRPr="00DC685E">
        <w:rPr>
          <w:rFonts w:ascii="GHEA Grapalat" w:hAnsi="GHEA Grapalat"/>
          <w:sz w:val="24"/>
          <w:szCs w:val="24"/>
        </w:rPr>
        <w:t>+374 11 514373</w:t>
      </w:r>
    </w:p>
    <w:p w14:paraId="75422D29"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Электронная почта </w:t>
      </w:r>
      <w:r w:rsidRPr="00DC685E">
        <w:rPr>
          <w:rFonts w:ascii="GHEA Grapalat" w:hAnsi="GHEA Grapalat"/>
          <w:sz w:val="24"/>
          <w:szCs w:val="24"/>
        </w:rPr>
        <w:t>gor</w:t>
      </w:r>
      <w:r w:rsidRPr="00E92A8E">
        <w:rPr>
          <w:rFonts w:ascii="GHEA Grapalat" w:hAnsi="GHEA Grapalat"/>
          <w:sz w:val="24"/>
          <w:szCs w:val="24"/>
        </w:rPr>
        <w:t>.</w:t>
      </w:r>
      <w:r w:rsidRPr="00DC685E">
        <w:rPr>
          <w:rFonts w:ascii="GHEA Grapalat" w:hAnsi="GHEA Grapalat"/>
          <w:sz w:val="24"/>
          <w:szCs w:val="24"/>
        </w:rPr>
        <w:t>muradyan</w:t>
      </w:r>
      <w:r w:rsidRPr="00E92A8E">
        <w:rPr>
          <w:rFonts w:ascii="GHEA Grapalat" w:hAnsi="GHEA Grapalat"/>
          <w:sz w:val="24"/>
          <w:szCs w:val="24"/>
        </w:rPr>
        <w:t>@</w:t>
      </w:r>
      <w:r w:rsidRPr="00DC685E">
        <w:rPr>
          <w:rFonts w:ascii="GHEA Grapalat" w:hAnsi="GHEA Grapalat"/>
          <w:sz w:val="24"/>
          <w:szCs w:val="24"/>
        </w:rPr>
        <w:t>yerevan</w:t>
      </w:r>
      <w:r w:rsidRPr="00E92A8E">
        <w:rPr>
          <w:rFonts w:ascii="GHEA Grapalat" w:hAnsi="GHEA Grapalat"/>
          <w:sz w:val="24"/>
          <w:szCs w:val="24"/>
        </w:rPr>
        <w:t>.</w:t>
      </w:r>
      <w:r w:rsidRPr="00DC685E">
        <w:rPr>
          <w:rFonts w:ascii="GHEA Grapalat" w:hAnsi="GHEA Grapalat"/>
          <w:sz w:val="24"/>
          <w:szCs w:val="24"/>
        </w:rPr>
        <w:t>am</w:t>
      </w:r>
    </w:p>
    <w:p w14:paraId="06CB7602" w14:textId="77777777" w:rsidR="00D64CD6" w:rsidRPr="00D5443D" w:rsidRDefault="00D64CD6" w:rsidP="00D64CD6">
      <w:pPr>
        <w:pStyle w:val="BodyTextIndent"/>
        <w:widowControl w:val="0"/>
        <w:spacing w:after="0" w:line="240" w:lineRule="auto"/>
        <w:ind w:firstLine="0"/>
        <w:jc w:val="left"/>
        <w:rPr>
          <w:rFonts w:ascii="GHEA Grapalat" w:hAnsi="GHEA Grapalat"/>
          <w:i/>
          <w:sz w:val="16"/>
          <w:szCs w:val="16"/>
        </w:rPr>
      </w:pPr>
      <w:r w:rsidRPr="00E92A8E">
        <w:rPr>
          <w:rFonts w:ascii="GHEA Grapalat" w:hAnsi="GHEA Grapalat"/>
          <w:sz w:val="24"/>
          <w:szCs w:val="24"/>
        </w:rPr>
        <w:t xml:space="preserve">Заказчик </w:t>
      </w:r>
      <w:r w:rsidRPr="00DC685E">
        <w:rPr>
          <w:rFonts w:ascii="GHEA Grapalat" w:hAnsi="GHEA Grapalat"/>
          <w:sz w:val="24"/>
          <w:szCs w:val="24"/>
        </w:rPr>
        <w:t>мэрия г. Еревана</w:t>
      </w:r>
      <w:r w:rsidRPr="00E92A8E">
        <w:rPr>
          <w:rFonts w:ascii="GHEA Grapalat" w:hAnsi="GHEA Grapalat"/>
          <w:sz w:val="16"/>
          <w:szCs w:val="16"/>
        </w:rPr>
        <w:t xml:space="preserve"> </w:t>
      </w:r>
      <w:r>
        <w:rPr>
          <w:rFonts w:ascii="GHEA Grapalat" w:hAnsi="GHEA Grapalat" w:cs="Sylfaen"/>
          <w:b/>
        </w:rPr>
        <w:br w:type="page"/>
      </w:r>
    </w:p>
    <w:p w14:paraId="30BF8594" w14:textId="257C66E5" w:rsidR="005B5B3E" w:rsidRDefault="005B5B3E" w:rsidP="005B5B3E">
      <w:pPr>
        <w:pStyle w:val="BodyTextIndent"/>
        <w:widowControl w:val="0"/>
        <w:spacing w:after="0" w:line="240" w:lineRule="auto"/>
        <w:ind w:left="3969" w:firstLine="0"/>
        <w:rPr>
          <w:rFonts w:ascii="GHEA Grapalat" w:hAnsi="GHEA Grapalat" w:cs="Times New Roman"/>
          <w:sz w:val="16"/>
          <w:szCs w:val="16"/>
        </w:rPr>
      </w:pPr>
    </w:p>
    <w:p w14:paraId="1FCF6122" w14:textId="77777777" w:rsidR="007F3D76" w:rsidRPr="007C5FFD" w:rsidRDefault="007F3D76" w:rsidP="007F3D76">
      <w:pPr>
        <w:pStyle w:val="BodyText"/>
        <w:widowControl w:val="0"/>
        <w:spacing w:after="0"/>
        <w:ind w:firstLine="567"/>
        <w:jc w:val="right"/>
        <w:rPr>
          <w:rFonts w:ascii="GHEA Grapalat" w:hAnsi="GHEA Grapalat" w:cs="Sylfaen"/>
        </w:rPr>
      </w:pPr>
      <w:r w:rsidRPr="007C5FFD">
        <w:rPr>
          <w:rFonts w:ascii="GHEA Grapalat" w:hAnsi="GHEA Grapalat"/>
        </w:rPr>
        <w:t>Утверждено</w:t>
      </w:r>
    </w:p>
    <w:p w14:paraId="71CE254C" w14:textId="60A85BAD" w:rsidR="007F3D76" w:rsidRPr="007C5FFD" w:rsidRDefault="007F3D76" w:rsidP="007F3D76">
      <w:pPr>
        <w:pStyle w:val="BodyText"/>
        <w:widowControl w:val="0"/>
        <w:spacing w:after="0"/>
        <w:ind w:firstLine="567"/>
        <w:jc w:val="right"/>
        <w:rPr>
          <w:rFonts w:ascii="GHEA Grapalat" w:hAnsi="GHEA Grapalat"/>
        </w:rPr>
      </w:pPr>
      <w:r w:rsidRPr="007C5FFD">
        <w:rPr>
          <w:rFonts w:ascii="GHEA Grapalat" w:hAnsi="GHEA Grapalat"/>
        </w:rPr>
        <w:t xml:space="preserve">Решением </w:t>
      </w:r>
      <w:r>
        <w:rPr>
          <w:rFonts w:ascii="GHEA Grapalat" w:hAnsi="GHEA Grapalat"/>
        </w:rPr>
        <w:t>о</w:t>
      </w:r>
      <w:r w:rsidRPr="007C5FFD">
        <w:rPr>
          <w:rFonts w:ascii="GHEA Grapalat" w:hAnsi="GHEA Grapalat"/>
        </w:rPr>
        <w:t>ценочной комиссии</w:t>
      </w:r>
      <w:r>
        <w:rPr>
          <w:rFonts w:ascii="GHEA Grapalat" w:hAnsi="GHEA Grapalat"/>
        </w:rPr>
        <w:t xml:space="preserve"> </w:t>
      </w:r>
      <w:r w:rsidR="00C369B5">
        <w:rPr>
          <w:rFonts w:ascii="GHEA Grapalat" w:hAnsi="GHEA Grapalat"/>
        </w:rPr>
        <w:t>запроса</w:t>
      </w:r>
      <w:r w:rsidRPr="007C5FFD">
        <w:rPr>
          <w:rFonts w:ascii="GHEA Grapalat" w:hAnsi="GHEA Grapalat"/>
        </w:rPr>
        <w:t xml:space="preserve"> ко</w:t>
      </w:r>
      <w:r w:rsidR="00C369B5">
        <w:rPr>
          <w:rFonts w:ascii="GHEA Grapalat" w:hAnsi="GHEA Grapalat"/>
        </w:rPr>
        <w:t>тировок</w:t>
      </w:r>
      <w:r w:rsidRPr="007C5FFD">
        <w:rPr>
          <w:rFonts w:ascii="GHEA Grapalat" w:hAnsi="GHEA Grapalat" w:cs="Sylfaen"/>
        </w:rPr>
        <w:br/>
      </w:r>
      <w:r w:rsidRPr="007C5FFD">
        <w:rPr>
          <w:rFonts w:ascii="GHEA Grapalat" w:hAnsi="GHEA Grapalat"/>
        </w:rPr>
        <w:t xml:space="preserve">под кодом </w:t>
      </w:r>
      <w:r w:rsidR="00C61A36">
        <w:rPr>
          <w:rFonts w:ascii="GHEA Grapalat" w:hAnsi="GHEA Grapalat"/>
          <w:lang w:val="en-US"/>
        </w:rPr>
        <w:t>EQ</w:t>
      </w:r>
      <w:r w:rsidR="00C61A36" w:rsidRPr="00C61A36">
        <w:rPr>
          <w:rFonts w:ascii="GHEA Grapalat" w:hAnsi="GHEA Grapalat"/>
        </w:rPr>
        <w:t>-</w:t>
      </w:r>
      <w:r w:rsidR="00C61A36">
        <w:rPr>
          <w:rFonts w:ascii="GHEA Grapalat" w:hAnsi="GHEA Grapalat"/>
          <w:lang w:val="en-US"/>
        </w:rPr>
        <w:t>GHAPDzB</w:t>
      </w:r>
      <w:r w:rsidR="00C61A36" w:rsidRPr="00C61A36">
        <w:rPr>
          <w:rFonts w:ascii="GHEA Grapalat" w:hAnsi="GHEA Grapalat"/>
        </w:rPr>
        <w:t>-</w:t>
      </w:r>
      <w:r w:rsidR="009613AA">
        <w:rPr>
          <w:rFonts w:ascii="GHEA Grapalat" w:hAnsi="GHEA Grapalat"/>
        </w:rPr>
        <w:t>26/5</w:t>
      </w:r>
      <w:r w:rsidRPr="007C5FFD">
        <w:rPr>
          <w:rFonts w:ascii="GHEA Grapalat" w:hAnsi="GHEA Grapalat" w:cs="Times Armenian"/>
        </w:rPr>
        <w:br/>
      </w:r>
      <w:r w:rsidRPr="007C5FFD">
        <w:rPr>
          <w:rFonts w:ascii="GHEA Grapalat" w:hAnsi="GHEA Grapalat"/>
        </w:rPr>
        <w:t xml:space="preserve">№ 2 от </w:t>
      </w:r>
      <w:r w:rsidR="009613AA">
        <w:rPr>
          <w:rFonts w:ascii="GHEA Grapalat" w:hAnsi="GHEA Grapalat"/>
        </w:rPr>
        <w:t>11</w:t>
      </w:r>
      <w:r w:rsidR="005553D2">
        <w:rPr>
          <w:rFonts w:ascii="GHEA Grapalat" w:hAnsi="GHEA Grapalat"/>
          <w:lang w:val="hy-AM"/>
        </w:rPr>
        <w:t>.</w:t>
      </w:r>
      <w:r w:rsidR="009613AA">
        <w:rPr>
          <w:rFonts w:ascii="GHEA Grapalat" w:hAnsi="GHEA Grapalat"/>
        </w:rPr>
        <w:t>02</w:t>
      </w:r>
      <w:r w:rsidR="00C369B5">
        <w:rPr>
          <w:rFonts w:ascii="GHEA Grapalat" w:hAnsi="GHEA Grapalat"/>
        </w:rPr>
        <w:t>.</w:t>
      </w:r>
      <w:r w:rsidRPr="007C5FFD">
        <w:rPr>
          <w:rFonts w:ascii="GHEA Grapalat" w:hAnsi="GHEA Grapalat"/>
        </w:rPr>
        <w:t>202</w:t>
      </w:r>
      <w:r w:rsidR="009613AA">
        <w:rPr>
          <w:rFonts w:ascii="GHEA Grapalat" w:hAnsi="GHEA Grapalat"/>
        </w:rPr>
        <w:t>6</w:t>
      </w:r>
      <w:r w:rsidRPr="007C5FFD">
        <w:rPr>
          <w:rFonts w:ascii="GHEA Grapalat" w:hAnsi="GHEA Grapalat"/>
        </w:rPr>
        <w:t>г.</w:t>
      </w:r>
    </w:p>
    <w:p w14:paraId="0C79CD8C" w14:textId="77777777" w:rsidR="007F3D76" w:rsidRPr="009044F1" w:rsidRDefault="007F3D76" w:rsidP="007F3D76">
      <w:pPr>
        <w:pStyle w:val="BodyText"/>
        <w:widowControl w:val="0"/>
        <w:spacing w:after="0"/>
        <w:ind w:right="-7" w:firstLine="567"/>
        <w:jc w:val="center"/>
        <w:rPr>
          <w:rFonts w:ascii="GHEA Grapalat" w:hAnsi="GHEA Grapalat"/>
        </w:rPr>
      </w:pPr>
    </w:p>
    <w:p w14:paraId="37CF2DEE" w14:textId="77777777" w:rsidR="007F3D76" w:rsidRPr="003A1EBB" w:rsidRDefault="007F3D76" w:rsidP="007F3D76">
      <w:pPr>
        <w:pStyle w:val="BodyText"/>
        <w:widowControl w:val="0"/>
        <w:spacing w:after="0"/>
        <w:ind w:right="-7" w:firstLine="567"/>
        <w:jc w:val="center"/>
        <w:rPr>
          <w:rFonts w:ascii="GHEA Grapalat" w:hAnsi="GHEA Grapalat"/>
        </w:rPr>
      </w:pPr>
    </w:p>
    <w:p w14:paraId="2221D489" w14:textId="77777777" w:rsidR="007F3D76" w:rsidRPr="003A1EBB" w:rsidRDefault="007F3D76" w:rsidP="007F3D76">
      <w:pPr>
        <w:pStyle w:val="BodyText"/>
        <w:widowControl w:val="0"/>
        <w:spacing w:after="0"/>
        <w:ind w:right="-7" w:firstLine="567"/>
        <w:jc w:val="center"/>
        <w:rPr>
          <w:rFonts w:ascii="GHEA Grapalat" w:hAnsi="GHEA Grapalat"/>
        </w:rPr>
      </w:pPr>
    </w:p>
    <w:p w14:paraId="06E353C8" w14:textId="77777777" w:rsidR="007F3D76" w:rsidRPr="009044F1" w:rsidRDefault="007F3D76" w:rsidP="007F3D76">
      <w:pPr>
        <w:pStyle w:val="BodyText"/>
        <w:widowControl w:val="0"/>
        <w:spacing w:after="0"/>
        <w:ind w:right="-7" w:firstLine="567"/>
        <w:jc w:val="center"/>
        <w:rPr>
          <w:rFonts w:ascii="GHEA Grapalat" w:hAnsi="GHEA Grapalat"/>
        </w:rPr>
      </w:pPr>
      <w:r w:rsidRPr="009044F1">
        <w:rPr>
          <w:rFonts w:ascii="GHEA Grapalat" w:hAnsi="GHEA Grapalat"/>
          <w:i/>
        </w:rPr>
        <w:t>"</w:t>
      </w:r>
      <w:r w:rsidRPr="0011150E">
        <w:rPr>
          <w:rFonts w:ascii="GHEA Grapalat" w:hAnsi="GHEA Grapalat"/>
        </w:rPr>
        <w:t xml:space="preserve"> </w:t>
      </w:r>
      <w:r w:rsidRPr="006B1D93">
        <w:rPr>
          <w:rFonts w:ascii="GHEA Grapalat" w:hAnsi="GHEA Grapalat"/>
        </w:rPr>
        <w:t>м</w:t>
      </w:r>
      <w:r>
        <w:rPr>
          <w:rFonts w:ascii="GHEA Grapalat" w:hAnsi="GHEA Grapalat"/>
        </w:rPr>
        <w:t>э</w:t>
      </w:r>
      <w:r w:rsidRPr="006B1D93">
        <w:rPr>
          <w:rFonts w:ascii="GHEA Grapalat" w:hAnsi="GHEA Grapalat"/>
        </w:rPr>
        <w:t>рия города Ереван</w:t>
      </w:r>
      <w:r w:rsidRPr="009044F1">
        <w:rPr>
          <w:rFonts w:ascii="GHEA Grapalat" w:hAnsi="GHEA Grapalat"/>
          <w:i/>
        </w:rPr>
        <w:t>"</w:t>
      </w:r>
    </w:p>
    <w:p w14:paraId="5A11C21F" w14:textId="77777777" w:rsidR="007F3D76" w:rsidRPr="003A1EBB" w:rsidRDefault="007F3D76" w:rsidP="007F3D76">
      <w:pPr>
        <w:pStyle w:val="BodyText"/>
        <w:widowControl w:val="0"/>
        <w:spacing w:after="0"/>
        <w:ind w:right="-7" w:firstLine="567"/>
        <w:jc w:val="center"/>
        <w:rPr>
          <w:rFonts w:ascii="GHEA Grapalat" w:hAnsi="GHEA Grapalat"/>
        </w:rPr>
      </w:pPr>
    </w:p>
    <w:p w14:paraId="76510E61" w14:textId="77777777" w:rsidR="007F3D76" w:rsidRPr="003A1EBB" w:rsidRDefault="007F3D76" w:rsidP="007F3D76">
      <w:pPr>
        <w:pStyle w:val="BodyText"/>
        <w:widowControl w:val="0"/>
        <w:spacing w:after="0"/>
        <w:ind w:right="-7" w:firstLine="567"/>
        <w:jc w:val="center"/>
        <w:rPr>
          <w:rFonts w:ascii="GHEA Grapalat" w:hAnsi="GHEA Grapalat"/>
        </w:rPr>
      </w:pPr>
    </w:p>
    <w:p w14:paraId="1EA18764" w14:textId="77777777" w:rsidR="007F3D76" w:rsidRPr="003A1EBB" w:rsidRDefault="007F3D76" w:rsidP="007F3D76">
      <w:pPr>
        <w:pStyle w:val="BodyText"/>
        <w:widowControl w:val="0"/>
        <w:spacing w:after="0"/>
        <w:ind w:right="-7" w:firstLine="567"/>
        <w:jc w:val="center"/>
        <w:rPr>
          <w:rFonts w:ascii="GHEA Grapalat" w:hAnsi="GHEA Grapalat"/>
        </w:rPr>
      </w:pPr>
    </w:p>
    <w:p w14:paraId="35D3CD63" w14:textId="77777777" w:rsidR="007F3D76" w:rsidRPr="009044F1" w:rsidRDefault="007F3D76" w:rsidP="007F3D76">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97B2270"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23E4E381"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1EF883E9" w14:textId="7CAACE54" w:rsidR="007F3D76" w:rsidRPr="006B1D93" w:rsidRDefault="007F3D76" w:rsidP="007F3D76">
      <w:pPr>
        <w:pStyle w:val="BodyText"/>
        <w:widowControl w:val="0"/>
        <w:spacing w:after="0"/>
        <w:ind w:right="-7"/>
        <w:jc w:val="center"/>
        <w:rPr>
          <w:rFonts w:ascii="GHEA Grapalat" w:hAnsi="GHEA Grapalat"/>
        </w:rPr>
      </w:pPr>
      <w:r w:rsidRPr="009044F1">
        <w:rPr>
          <w:rFonts w:ascii="GHEA Grapalat" w:hAnsi="GHEA Grapalat"/>
        </w:rPr>
        <w:t>НА</w:t>
      </w:r>
      <w:r>
        <w:rPr>
          <w:rFonts w:ascii="GHEA Grapalat" w:hAnsi="GHEA Grapalat"/>
        </w:rPr>
        <w:t xml:space="preserve"> </w:t>
      </w:r>
      <w:r w:rsidR="00C61A36">
        <w:rPr>
          <w:rFonts w:ascii="GHEA Grapalat" w:hAnsi="GHEA Grapalat"/>
        </w:rPr>
        <w:t>ЗАПРОС КОТИРОВОК</w:t>
      </w:r>
      <w:r w:rsidRPr="009044F1">
        <w:rPr>
          <w:rFonts w:ascii="GHEA Grapalat" w:hAnsi="GHEA Grapalat"/>
        </w:rPr>
        <w:t xml:space="preserve">, ОБЪЯВЛЕННЫЙ С ЦЕЛЬЮ ПРИОБРЕТЕНИЯ </w:t>
      </w:r>
      <w:r w:rsidRPr="00BC3F52">
        <w:rPr>
          <w:rFonts w:ascii="GHEA Grapalat" w:hAnsi="GHEA Grapalat"/>
          <w:iCs/>
        </w:rPr>
        <w:t xml:space="preserve">ЛИФТОВ (С УСТАНОВКОЙ И ОБСЛУЖИВАНИЕМ) </w:t>
      </w:r>
      <w:r w:rsidRPr="006B1D93">
        <w:rPr>
          <w:rFonts w:ascii="GHEA Grapalat" w:hAnsi="GHEA Grapalat"/>
        </w:rPr>
        <w:t>ДЛЯ НУЖД "М</w:t>
      </w:r>
      <w:r>
        <w:rPr>
          <w:rFonts w:ascii="GHEA Grapalat" w:hAnsi="GHEA Grapalat"/>
        </w:rPr>
        <w:t>Э</w:t>
      </w:r>
      <w:r w:rsidRPr="006B1D93">
        <w:rPr>
          <w:rFonts w:ascii="GHEA Grapalat" w:hAnsi="GHEA Grapalat"/>
        </w:rPr>
        <w:t>РИ</w:t>
      </w:r>
      <w:r>
        <w:rPr>
          <w:rFonts w:ascii="GHEA Grapalat" w:hAnsi="GHEA Grapalat"/>
        </w:rPr>
        <w:t>И</w:t>
      </w:r>
      <w:r w:rsidRPr="006B1D93">
        <w:rPr>
          <w:rFonts w:ascii="GHEA Grapalat" w:hAnsi="GHEA Grapalat"/>
        </w:rPr>
        <w:t xml:space="preserve"> ГОРОДА ЕРЕВАН"</w:t>
      </w:r>
    </w:p>
    <w:p w14:paraId="3EE95664" w14:textId="77777777" w:rsidR="007F3D76" w:rsidRPr="009044F1" w:rsidRDefault="007F3D76" w:rsidP="007F3D76">
      <w:pPr>
        <w:pStyle w:val="BodyText"/>
        <w:widowControl w:val="0"/>
        <w:spacing w:after="0"/>
        <w:ind w:right="-7" w:firstLine="567"/>
        <w:jc w:val="center"/>
        <w:rPr>
          <w:rFonts w:ascii="GHEA Grapalat" w:hAnsi="GHEA Grapalat"/>
        </w:rPr>
      </w:pPr>
    </w:p>
    <w:p w14:paraId="5392E2CE" w14:textId="77777777" w:rsidR="005B5B3E" w:rsidRDefault="005B5B3E" w:rsidP="005B5B3E">
      <w:pPr>
        <w:pStyle w:val="BodyText"/>
        <w:widowControl w:val="0"/>
        <w:spacing w:after="0"/>
        <w:ind w:right="-7" w:firstLine="567"/>
        <w:jc w:val="center"/>
        <w:rPr>
          <w:rFonts w:ascii="GHEA Grapalat" w:hAnsi="GHEA Grapalat"/>
        </w:rPr>
      </w:pPr>
    </w:p>
    <w:p w14:paraId="4513E089" w14:textId="77777777" w:rsidR="005B5B3E" w:rsidRDefault="005B5B3E" w:rsidP="005B5B3E">
      <w:pPr>
        <w:rPr>
          <w:rFonts w:ascii="GHEA Grapalat" w:hAnsi="GHEA Grapalat"/>
        </w:rPr>
      </w:pPr>
      <w:r>
        <w:rPr>
          <w:rFonts w:ascii="GHEA Grapalat" w:hAnsi="GHEA Grapalat"/>
        </w:rPr>
        <w:br w:type="page"/>
      </w:r>
    </w:p>
    <w:p w14:paraId="2699D099" w14:textId="77777777" w:rsidR="005B5B3E" w:rsidRDefault="005B5B3E" w:rsidP="005B5B3E">
      <w:pPr>
        <w:widowControl w:val="0"/>
        <w:ind w:firstLine="567"/>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E4357A" w14:textId="77777777" w:rsidR="005B5B3E" w:rsidRDefault="005B5B3E" w:rsidP="005B5B3E">
      <w:pPr>
        <w:jc w:val="both"/>
        <w:rPr>
          <w:rFonts w:ascii="GHEA Grapalat" w:hAnsi="GHEA Grapalat"/>
          <w:i/>
        </w:rPr>
      </w:pPr>
      <w:r>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EE4767E"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http://gnumner.am/hy/page/ughecuycner_dzernarkner/:</w:t>
      </w:r>
    </w:p>
    <w:p w14:paraId="2DA28C47" w14:textId="77777777" w:rsidR="005B5B3E" w:rsidRDefault="005B5B3E" w:rsidP="005B5B3E">
      <w:pPr>
        <w:widowControl w:val="0"/>
        <w:ind w:firstLine="567"/>
        <w:jc w:val="both"/>
        <w:rPr>
          <w:rFonts w:ascii="GHEA Grapalat" w:hAnsi="GHEA Grapalat"/>
          <w:i/>
          <w:lang w:val="hy-AM"/>
        </w:rPr>
      </w:pPr>
    </w:p>
    <w:p w14:paraId="4FEC44BA" w14:textId="77777777" w:rsidR="005B5B3E" w:rsidRDefault="005B5B3E" w:rsidP="005B5B3E">
      <w:pPr>
        <w:widowControl w:val="0"/>
        <w:ind w:firstLine="567"/>
        <w:jc w:val="both"/>
        <w:rPr>
          <w:rFonts w:ascii="GHEA Grapalat" w:hAnsi="GHEA Grapalat"/>
          <w:i/>
        </w:rPr>
      </w:pPr>
      <w:r>
        <w:rPr>
          <w:rFonts w:ascii="GHEA Grapalat" w:hAnsi="GHEA Grapalat"/>
          <w:i/>
        </w:rPr>
        <w:t>Одновременно:</w:t>
      </w:r>
    </w:p>
    <w:p w14:paraId="3615719B" w14:textId="77777777" w:rsidR="005B5B3E" w:rsidRDefault="005B5B3E" w:rsidP="005B5B3E">
      <w:pPr>
        <w:jc w:val="both"/>
        <w:rPr>
          <w:rFonts w:ascii="GHEA Grapalat" w:hAnsi="GHEA Grapalat"/>
          <w:i/>
        </w:rPr>
      </w:pPr>
      <w:r>
        <w:rPr>
          <w:rFonts w:ascii="GHEA Grapalat" w:hAnsi="GHEA Grapalat"/>
          <w:i/>
        </w:rPr>
        <w:t>-</w:t>
      </w:r>
      <w:r>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Pr>
            <w:rFonts w:ascii="GHEA Grapalat" w:hAnsi="GHEA Grapalat"/>
            <w:i/>
          </w:rPr>
          <w:t>руководству по закупкам, осуществляемым в электронной форме</w:t>
        </w:r>
      </w:hyperlink>
      <w:r>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GHEA Grapalat" w:hAnsi="GHEA Grapalat"/>
            <w:i/>
          </w:rPr>
          <w:t>www.procurement.am</w:t>
        </w:r>
      </w:hyperlink>
      <w:r>
        <w:rPr>
          <w:rFonts w:ascii="GHEA Grapalat" w:hAnsi="GHEA Grapalat"/>
          <w:i/>
        </w:rPr>
        <w:t>.</w:t>
      </w:r>
    </w:p>
    <w:p w14:paraId="6FB41F92"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w:t>
      </w:r>
      <w:hyperlink r:id="rId10" w:history="1">
        <w:r>
          <w:rPr>
            <w:rStyle w:val="Hyperlink"/>
            <w:rFonts w:ascii="Sylfaen" w:hAnsi="Sylfaen"/>
            <w:lang w:val="hy-AM"/>
          </w:rPr>
          <w:t>http://gnumner.am/hy/page/ughecuycner_dzernarkner</w:t>
        </w:r>
      </w:hyperlink>
    </w:p>
    <w:p w14:paraId="6C2C2331" w14:textId="77777777" w:rsidR="005B5B3E" w:rsidRDefault="005B5B3E" w:rsidP="005B5B3E">
      <w:pPr>
        <w:jc w:val="both"/>
        <w:rPr>
          <w:ins w:id="0" w:author="Vardan" w:date="2020-06-04T00:19:00Z"/>
          <w:rFonts w:ascii="GHEA Grapalat" w:hAnsi="GHEA Grapalat"/>
          <w:i/>
        </w:rPr>
      </w:pPr>
      <w:r>
        <w:rPr>
          <w:rFonts w:ascii="GHEA Grapalat" w:hAnsi="GHEA Grapalat"/>
        </w:rPr>
        <w:t>-</w:t>
      </w:r>
      <w:r>
        <w:rPr>
          <w:rFonts w:ascii="GHEA Grapalat" w:hAnsi="GHEA Grapalat"/>
        </w:rPr>
        <w:tab/>
      </w:r>
      <w:r>
        <w:rPr>
          <w:rFonts w:ascii="GHEA Grapalat" w:hAnsi="GHEA Grapalat"/>
          <w:i/>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744EF214" w14:textId="77777777" w:rsidR="005B5B3E" w:rsidRDefault="005B5B3E" w:rsidP="005B5B3E">
      <w:pPr>
        <w:ind w:firstLine="708"/>
        <w:jc w:val="both"/>
        <w:rPr>
          <w:rFonts w:ascii="GHEA Grapalat" w:hAnsi="GHEA Grapalat"/>
          <w:i/>
        </w:rPr>
      </w:pPr>
      <w:r>
        <w:rPr>
          <w:rFonts w:ascii="GHEA Grapalat" w:hAnsi="GHEA Grapalat"/>
          <w:i/>
        </w:rPr>
        <w:t>Регистрация в системе, а также подача заявки-бесплатно.</w:t>
      </w:r>
    </w:p>
    <w:p w14:paraId="13A9DD08" w14:textId="77777777" w:rsidR="005B5B3E" w:rsidRDefault="005B5B3E" w:rsidP="005B5B3E">
      <w:pPr>
        <w:widowControl w:val="0"/>
        <w:ind w:firstLine="567"/>
        <w:jc w:val="both"/>
        <w:rPr>
          <w:rFonts w:ascii="GHEA Grapalat" w:hAnsi="GHEA Grapalat"/>
          <w:i/>
        </w:rPr>
      </w:pPr>
    </w:p>
    <w:p w14:paraId="769147CE" w14:textId="77777777" w:rsidR="005B5B3E" w:rsidRDefault="005B5B3E" w:rsidP="005B5B3E">
      <w:pPr>
        <w:widowControl w:val="0"/>
        <w:ind w:firstLine="567"/>
        <w:jc w:val="center"/>
        <w:rPr>
          <w:rFonts w:ascii="GHEA Grapalat" w:hAnsi="GHEA Grapalat" w:cs="Sylfaen"/>
          <w:b/>
        </w:rPr>
      </w:pPr>
      <w:r>
        <w:rPr>
          <w:rFonts w:ascii="GHEA Grapalat" w:hAnsi="GHEA Grapalat"/>
        </w:rPr>
        <w:br w:type="page"/>
      </w:r>
    </w:p>
    <w:p w14:paraId="3E7CAA1D" w14:textId="77777777" w:rsidR="005B5B3E" w:rsidRDefault="005B5B3E" w:rsidP="005B5B3E">
      <w:pPr>
        <w:widowControl w:val="0"/>
        <w:jc w:val="center"/>
        <w:rPr>
          <w:rFonts w:ascii="GHEA Grapalat" w:hAnsi="GHEA Grapalat"/>
          <w:b/>
        </w:rPr>
      </w:pPr>
      <w:r>
        <w:rPr>
          <w:rFonts w:ascii="GHEA Grapalat" w:hAnsi="GHEA Grapalat"/>
          <w:b/>
        </w:rPr>
        <w:lastRenderedPageBreak/>
        <w:t>СОДЕРЖАНИЕ</w:t>
      </w:r>
    </w:p>
    <w:p w14:paraId="4F96F32D" w14:textId="77777777" w:rsidR="005B5B3E" w:rsidRDefault="005B5B3E" w:rsidP="005B5B3E">
      <w:pPr>
        <w:widowControl w:val="0"/>
        <w:ind w:firstLine="567"/>
        <w:jc w:val="center"/>
        <w:rPr>
          <w:rFonts w:ascii="GHEA Grapalat" w:hAnsi="GHEA Grapalat"/>
          <w:i/>
        </w:rPr>
      </w:pPr>
    </w:p>
    <w:p w14:paraId="77C000D0" w14:textId="77777777" w:rsidR="007F3D76" w:rsidRPr="00324B30" w:rsidRDefault="007F3D76" w:rsidP="007F3D76">
      <w:pPr>
        <w:widowControl w:val="0"/>
        <w:jc w:val="center"/>
        <w:rPr>
          <w:rFonts w:ascii="GHEA Grapalat" w:hAnsi="GHEA Grapalat"/>
        </w:rPr>
      </w:pPr>
      <w:r w:rsidRPr="00324B30">
        <w:rPr>
          <w:rFonts w:ascii="GHEA Grapalat" w:hAnsi="GHEA Grapalat"/>
        </w:rPr>
        <w:t xml:space="preserve">ПРИОБРЕТЕНИЕ </w:t>
      </w:r>
      <w:r w:rsidRPr="00BC3F52">
        <w:rPr>
          <w:rFonts w:ascii="GHEA Grapalat" w:hAnsi="GHEA Grapalat"/>
          <w:iCs/>
        </w:rPr>
        <w:t>ЛИФТОВ (С УСТАНОВКОЙ И ОБСЛУЖИВАНИЕМ)</w:t>
      </w:r>
      <w:r w:rsidRPr="00324B30">
        <w:rPr>
          <w:rFonts w:ascii="GHEA Grapalat" w:hAnsi="GHEA Grapalat"/>
        </w:rPr>
        <w:t xml:space="preserve"> ДЛЯ НУЖД М</w:t>
      </w:r>
      <w:r>
        <w:rPr>
          <w:rFonts w:ascii="GHEA Grapalat" w:hAnsi="GHEA Grapalat"/>
        </w:rPr>
        <w:t>Э</w:t>
      </w:r>
      <w:r w:rsidRPr="00324B30">
        <w:rPr>
          <w:rFonts w:ascii="GHEA Grapalat" w:hAnsi="GHEA Grapalat"/>
        </w:rPr>
        <w:t>РИИ ГОРОДА ЕРЕВАН</w:t>
      </w:r>
    </w:p>
    <w:p w14:paraId="0965FE4F" w14:textId="77777777" w:rsidR="005B5B3E" w:rsidRDefault="005B5B3E" w:rsidP="005B5B3E">
      <w:pPr>
        <w:widowControl w:val="0"/>
        <w:ind w:firstLine="567"/>
        <w:jc w:val="center"/>
        <w:rPr>
          <w:rFonts w:ascii="GHEA Grapalat" w:hAnsi="GHEA Grapalat"/>
        </w:rPr>
      </w:pPr>
    </w:p>
    <w:p w14:paraId="28D9DB0B" w14:textId="6B741CD6" w:rsidR="005B5B3E" w:rsidRDefault="005B5B3E" w:rsidP="005B5B3E">
      <w:pPr>
        <w:widowControl w:val="0"/>
        <w:jc w:val="center"/>
        <w:rPr>
          <w:rFonts w:ascii="GHEA Grapalat" w:hAnsi="GHEA Grapalat"/>
          <w:i/>
        </w:rPr>
      </w:pPr>
      <w:r>
        <w:rPr>
          <w:rFonts w:ascii="GHEA Grapalat" w:hAnsi="GHEA Grapalat"/>
          <w:b/>
        </w:rPr>
        <w:t xml:space="preserve">ПРИГЛАШЕНИЯ НА </w:t>
      </w:r>
      <w:r w:rsidR="00C61A36">
        <w:rPr>
          <w:rFonts w:ascii="GHEA Grapalat" w:hAnsi="GHEA Grapalat"/>
          <w:b/>
        </w:rPr>
        <w:t>ЗАПРОС КОТИРОВОК</w:t>
      </w:r>
      <w:r>
        <w:rPr>
          <w:rFonts w:ascii="GHEA Grapalat" w:hAnsi="GHEA Grapalat"/>
          <w:b/>
        </w:rPr>
        <w:t xml:space="preserve">, </w:t>
      </w:r>
      <w:r>
        <w:rPr>
          <w:rFonts w:ascii="GHEA Grapalat" w:hAnsi="GHEA Grapalat"/>
          <w:b/>
        </w:rPr>
        <w:br/>
        <w:t>ОБЪЯВЛЕННЫЙ С ЦЕЛЬЮ ПРИОБРЕТЕНИЯ</w:t>
      </w:r>
    </w:p>
    <w:p w14:paraId="48B4ED44" w14:textId="77777777" w:rsidR="005B5B3E" w:rsidRDefault="005B5B3E" w:rsidP="005B5B3E">
      <w:pPr>
        <w:widowControl w:val="0"/>
        <w:jc w:val="center"/>
        <w:rPr>
          <w:rFonts w:ascii="GHEA Grapalat" w:hAnsi="GHEA Grapalat" w:cs="Sylfaen"/>
          <w:b/>
        </w:rPr>
      </w:pPr>
    </w:p>
    <w:p w14:paraId="5FFF335A" w14:textId="77777777" w:rsidR="005B5B3E" w:rsidRDefault="005B5B3E" w:rsidP="005B5B3E">
      <w:pPr>
        <w:widowControl w:val="0"/>
        <w:jc w:val="center"/>
        <w:rPr>
          <w:rFonts w:ascii="GHEA Grapalat" w:hAnsi="GHEA Grapalat"/>
          <w:b/>
        </w:rPr>
      </w:pPr>
      <w:r>
        <w:rPr>
          <w:rFonts w:ascii="GHEA Grapalat" w:hAnsi="GHEA Grapalat"/>
          <w:b/>
        </w:rPr>
        <w:t>ЧАСТЬ I.</w:t>
      </w:r>
    </w:p>
    <w:p w14:paraId="5C61E1E1" w14:textId="77777777" w:rsidR="005B5B3E" w:rsidRDefault="005B5B3E" w:rsidP="005B5B3E">
      <w:pPr>
        <w:widowControl w:val="0"/>
        <w:jc w:val="center"/>
        <w:rPr>
          <w:rFonts w:ascii="GHEA Grapalat" w:hAnsi="GHEA Grapalat"/>
        </w:rPr>
      </w:pPr>
    </w:p>
    <w:p w14:paraId="32235AF1"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14:paraId="1164A01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C5EC30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14:paraId="3A6D15F3"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4.</w:t>
      </w:r>
      <w:r>
        <w:rPr>
          <w:rFonts w:ascii="GHEA Grapalat" w:hAnsi="GHEA Grapalat"/>
        </w:rPr>
        <w:tab/>
        <w:t>Порядок подачи заявки</w:t>
      </w:r>
    </w:p>
    <w:p w14:paraId="05EFD16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14:paraId="5C41839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14:paraId="3B2FBFDC"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14:paraId="31E02C2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14:paraId="000A5D63"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14:paraId="28AD5F8E"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14:paraId="1E379418"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14:paraId="55392519" w14:textId="77777777" w:rsidR="005B5B3E" w:rsidRDefault="005B5B3E" w:rsidP="005B5B3E">
      <w:pPr>
        <w:widowControl w:val="0"/>
        <w:jc w:val="center"/>
        <w:rPr>
          <w:rFonts w:ascii="GHEA Grapalat" w:hAnsi="GHEA Grapalat"/>
          <w:b/>
        </w:rPr>
      </w:pPr>
    </w:p>
    <w:p w14:paraId="0C511BC2" w14:textId="77777777" w:rsidR="005B5B3E" w:rsidRDefault="005B5B3E" w:rsidP="005B5B3E">
      <w:pPr>
        <w:widowControl w:val="0"/>
        <w:jc w:val="center"/>
        <w:rPr>
          <w:rFonts w:ascii="GHEA Grapalat" w:hAnsi="GHEA Grapalat"/>
          <w:b/>
        </w:rPr>
      </w:pPr>
    </w:p>
    <w:p w14:paraId="1EA295A1" w14:textId="77777777" w:rsidR="005B5B3E" w:rsidRDefault="005B5B3E" w:rsidP="005B5B3E">
      <w:pPr>
        <w:widowControl w:val="0"/>
        <w:jc w:val="center"/>
        <w:rPr>
          <w:rFonts w:ascii="GHEA Grapalat" w:hAnsi="GHEA Grapalat"/>
          <w:b/>
        </w:rPr>
      </w:pPr>
      <w:r>
        <w:rPr>
          <w:rFonts w:ascii="GHEA Grapalat" w:hAnsi="GHEA Grapalat"/>
          <w:b/>
        </w:rPr>
        <w:t xml:space="preserve">ЧАСТЬ II. </w:t>
      </w:r>
    </w:p>
    <w:p w14:paraId="5E530526" w14:textId="77777777" w:rsidR="005B5B3E" w:rsidRDefault="005B5B3E" w:rsidP="005B5B3E">
      <w:pPr>
        <w:widowControl w:val="0"/>
        <w:jc w:val="center"/>
        <w:rPr>
          <w:rFonts w:ascii="GHEA Grapalat" w:hAnsi="GHEA Grapalat"/>
          <w:b/>
        </w:rPr>
      </w:pPr>
    </w:p>
    <w:p w14:paraId="31F95D78" w14:textId="23207EF1" w:rsidR="005B5B3E" w:rsidRDefault="005B5B3E" w:rsidP="005B5B3E">
      <w:pPr>
        <w:widowControl w:val="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 xml:space="preserve">НА </w:t>
      </w:r>
      <w:r w:rsidR="00C61A36">
        <w:rPr>
          <w:rFonts w:ascii="GHEA Grapalat" w:hAnsi="GHEA Grapalat"/>
          <w:b/>
        </w:rPr>
        <w:t>ЗАПРОС КОТИРОВОК</w:t>
      </w:r>
    </w:p>
    <w:p w14:paraId="46839631" w14:textId="77777777" w:rsidR="005B5B3E" w:rsidRDefault="005B5B3E" w:rsidP="005B5B3E">
      <w:pPr>
        <w:widowControl w:val="0"/>
        <w:jc w:val="center"/>
        <w:rPr>
          <w:rFonts w:ascii="GHEA Grapalat" w:hAnsi="GHEA Grapalat"/>
          <w:b/>
        </w:rPr>
      </w:pPr>
    </w:p>
    <w:p w14:paraId="4125A83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14:paraId="5CB3650D"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9389576"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Приложения № 1-6</w:t>
      </w:r>
    </w:p>
    <w:p w14:paraId="3ACAC5BB" w14:textId="77777777" w:rsidR="005B5B3E" w:rsidRDefault="005B5B3E" w:rsidP="005B5B3E">
      <w:pPr>
        <w:rPr>
          <w:rFonts w:ascii="GHEA Grapalat" w:hAnsi="GHEA Grapalat"/>
          <w:spacing w:val="-6"/>
        </w:rPr>
      </w:pPr>
      <w:r>
        <w:rPr>
          <w:rFonts w:ascii="GHEA Grapalat" w:hAnsi="GHEA Grapalat"/>
          <w:spacing w:val="-6"/>
        </w:rPr>
        <w:br w:type="page"/>
      </w:r>
    </w:p>
    <w:p w14:paraId="10106610" w14:textId="35CD00C2" w:rsidR="005B5B3E" w:rsidRDefault="005B5B3E" w:rsidP="005B5B3E">
      <w:pPr>
        <w:widowControl w:val="0"/>
        <w:ind w:hanging="567"/>
        <w:jc w:val="both"/>
        <w:rPr>
          <w:rFonts w:ascii="GHEA Grapalat" w:hAnsi="GHEA Grapalat"/>
          <w:spacing w:val="-6"/>
        </w:rPr>
      </w:pPr>
      <w:r>
        <w:rPr>
          <w:rFonts w:ascii="GHEA Grapalat" w:hAnsi="GHEA Grapalat"/>
          <w:spacing w:val="-6"/>
        </w:rPr>
        <w:lastRenderedPageBreak/>
        <w:t xml:space="preserve">               Настоящее Приглашение предоставляется в дополнение к объявлению об </w:t>
      </w:r>
      <w:r w:rsidR="00810B0D">
        <w:rPr>
          <w:rFonts w:ascii="GHEA Grapalat" w:hAnsi="GHEA Grapalat"/>
          <w:spacing w:val="-6"/>
        </w:rPr>
        <w:t>запроса котировок</w:t>
      </w:r>
      <w:r>
        <w:rPr>
          <w:rFonts w:ascii="GHEA Grapalat" w:hAnsi="GHEA Grapalat"/>
          <w:spacing w:val="-6"/>
        </w:rPr>
        <w:t xml:space="preserve">, проводимом под кодом </w:t>
      </w:r>
      <w:r w:rsidR="00C61A36">
        <w:rPr>
          <w:rFonts w:ascii="GHEA Grapalat" w:hAnsi="GHEA Grapalat"/>
          <w:spacing w:val="-6"/>
          <w:lang w:val="en-US"/>
        </w:rPr>
        <w:t>EQ</w:t>
      </w:r>
      <w:r w:rsidR="00C61A36" w:rsidRPr="00C61A36">
        <w:rPr>
          <w:rFonts w:ascii="GHEA Grapalat" w:hAnsi="GHEA Grapalat"/>
          <w:spacing w:val="-6"/>
        </w:rPr>
        <w:t>-</w:t>
      </w:r>
      <w:r w:rsidR="00C61A36">
        <w:rPr>
          <w:rFonts w:ascii="GHEA Grapalat" w:hAnsi="GHEA Grapalat"/>
          <w:spacing w:val="-6"/>
          <w:lang w:val="en-US"/>
        </w:rPr>
        <w:t>GHAPDzB</w:t>
      </w:r>
      <w:r w:rsidR="00C61A36" w:rsidRPr="00C61A36">
        <w:rPr>
          <w:rFonts w:ascii="GHEA Grapalat" w:hAnsi="GHEA Grapalat"/>
          <w:spacing w:val="-6"/>
        </w:rPr>
        <w:t>-</w:t>
      </w:r>
      <w:r w:rsidR="009613AA">
        <w:rPr>
          <w:rFonts w:ascii="GHEA Grapalat" w:hAnsi="GHEA Grapalat"/>
          <w:spacing w:val="-6"/>
        </w:rPr>
        <w:t>26/5</w:t>
      </w:r>
      <w:r>
        <w:rPr>
          <w:rFonts w:ascii="GHEA Grapalat" w:hAnsi="GHEA Grapalat"/>
          <w:spacing w:val="-6"/>
        </w:rPr>
        <w:t xml:space="preserve"> (далее — процедура).</w:t>
      </w:r>
    </w:p>
    <w:p w14:paraId="60282018" w14:textId="77777777" w:rsidR="005B5B3E" w:rsidRDefault="005B5B3E" w:rsidP="005B5B3E">
      <w:pPr>
        <w:widowControl w:val="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641FF7" w14:textId="77777777" w:rsidR="005B5B3E" w:rsidRDefault="005B5B3E" w:rsidP="005B5B3E">
      <w:pPr>
        <w:widowControl w:val="0"/>
        <w:ind w:firstLine="567"/>
        <w:jc w:val="both"/>
        <w:rPr>
          <w:rFonts w:ascii="GHEA Grapalat" w:hAnsi="GHEA Grapalat"/>
        </w:rPr>
      </w:pPr>
      <w:r>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22B5278"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pacing w:val="-6"/>
          <w:sz w:val="24"/>
          <w:szCs w:val="24"/>
        </w:rPr>
        <w:t xml:space="preserve">Для регистрации в системе в качестве участника  лицо заходит на интернет-сайт, </w:t>
      </w:r>
      <w:r>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307BCA8" w14:textId="77777777" w:rsidR="005B5B3E" w:rsidRDefault="005B5B3E" w:rsidP="005B5B3E">
      <w:pPr>
        <w:widowControl w:val="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B8236FE" w14:textId="77777777" w:rsidR="00922C9B" w:rsidRPr="009044F1" w:rsidRDefault="005B5B3E" w:rsidP="00922C9B">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rsidR="00922C9B" w:rsidRPr="009044F1">
        <w:rPr>
          <w:rFonts w:ascii="GHEA Grapalat" w:hAnsi="GHEA Grapalat"/>
          <w:sz w:val="24"/>
          <w:szCs w:val="24"/>
        </w:rPr>
        <w:t>"</w:t>
      </w:r>
      <w:r w:rsidR="00922C9B">
        <w:rPr>
          <w:rFonts w:ascii="GHEA Grapalat" w:hAnsi="GHEA Grapalat"/>
          <w:sz w:val="24"/>
          <w:szCs w:val="24"/>
          <w:lang w:val="en-US"/>
        </w:rPr>
        <w:t>gor</w:t>
      </w:r>
      <w:r w:rsidR="00922C9B" w:rsidRPr="00A53062">
        <w:rPr>
          <w:rFonts w:ascii="GHEA Grapalat" w:hAnsi="GHEA Grapalat"/>
          <w:sz w:val="24"/>
          <w:szCs w:val="24"/>
        </w:rPr>
        <w:t>.</w:t>
      </w:r>
      <w:r w:rsidR="00922C9B">
        <w:rPr>
          <w:rFonts w:ascii="GHEA Grapalat" w:hAnsi="GHEA Grapalat"/>
          <w:sz w:val="24"/>
          <w:szCs w:val="24"/>
          <w:lang w:val="en-US"/>
        </w:rPr>
        <w:t>muradyan</w:t>
      </w:r>
      <w:r w:rsidR="00922C9B" w:rsidRPr="00A53062">
        <w:rPr>
          <w:rFonts w:ascii="GHEA Grapalat" w:hAnsi="GHEA Grapalat"/>
          <w:sz w:val="24"/>
          <w:szCs w:val="24"/>
        </w:rPr>
        <w:t>@</w:t>
      </w:r>
      <w:r w:rsidR="00922C9B">
        <w:rPr>
          <w:rFonts w:ascii="GHEA Grapalat" w:hAnsi="GHEA Grapalat"/>
          <w:sz w:val="24"/>
          <w:szCs w:val="24"/>
          <w:lang w:val="en-US"/>
        </w:rPr>
        <w:t>yerevan</w:t>
      </w:r>
      <w:r w:rsidR="00922C9B" w:rsidRPr="00A53062">
        <w:rPr>
          <w:rFonts w:ascii="GHEA Grapalat" w:hAnsi="GHEA Grapalat"/>
          <w:sz w:val="24"/>
          <w:szCs w:val="24"/>
        </w:rPr>
        <w:t>.</w:t>
      </w:r>
      <w:r w:rsidR="00922C9B">
        <w:rPr>
          <w:rFonts w:ascii="GHEA Grapalat" w:hAnsi="GHEA Grapalat"/>
          <w:sz w:val="24"/>
          <w:szCs w:val="24"/>
          <w:lang w:val="en-US"/>
        </w:rPr>
        <w:t>am</w:t>
      </w:r>
      <w:r w:rsidR="00922C9B" w:rsidRPr="009044F1">
        <w:rPr>
          <w:rFonts w:ascii="GHEA Grapalat" w:hAnsi="GHEA Grapalat"/>
          <w:sz w:val="24"/>
          <w:szCs w:val="24"/>
        </w:rPr>
        <w:t>".</w:t>
      </w:r>
    </w:p>
    <w:p w14:paraId="4ADD448F" w14:textId="0FEACB99" w:rsidR="005B5B3E" w:rsidRDefault="005B5B3E" w:rsidP="005B5B3E">
      <w:pPr>
        <w:pStyle w:val="BodyTextIndent2"/>
        <w:widowControl w:val="0"/>
        <w:spacing w:line="240" w:lineRule="auto"/>
        <w:ind w:firstLine="567"/>
        <w:rPr>
          <w:rFonts w:ascii="GHEA Grapalat" w:hAnsi="GHEA Grapalat"/>
          <w:sz w:val="24"/>
          <w:szCs w:val="24"/>
        </w:rPr>
      </w:pPr>
    </w:p>
    <w:p w14:paraId="259BFF63" w14:textId="77777777" w:rsidR="005B5B3E" w:rsidRDefault="005B5B3E" w:rsidP="005B5B3E">
      <w:pPr>
        <w:widowControl w:val="0"/>
        <w:jc w:val="center"/>
        <w:rPr>
          <w:rFonts w:ascii="GHEA Grapalat" w:hAnsi="GHEA Grapalat"/>
        </w:rPr>
      </w:pPr>
      <w:r>
        <w:rPr>
          <w:rFonts w:ascii="GHEA Grapalat" w:hAnsi="GHEA Grapalat"/>
        </w:rPr>
        <w:br w:type="page"/>
      </w:r>
      <w:r>
        <w:rPr>
          <w:rFonts w:ascii="GHEA Grapalat" w:hAnsi="GHEA Grapalat"/>
        </w:rPr>
        <w:lastRenderedPageBreak/>
        <w:t>ЧАСТЬ I</w:t>
      </w:r>
    </w:p>
    <w:p w14:paraId="6CA13FD8" w14:textId="77777777" w:rsidR="005B5B3E" w:rsidRDefault="005B5B3E" w:rsidP="005B5B3E">
      <w:pPr>
        <w:pStyle w:val="Heading3"/>
        <w:keepNext w:val="0"/>
        <w:widowControl w:val="0"/>
        <w:spacing w:line="240" w:lineRule="auto"/>
        <w:rPr>
          <w:rFonts w:ascii="GHEA Grapalat" w:hAnsi="GHEA Grapalat"/>
          <w:sz w:val="24"/>
          <w:szCs w:val="24"/>
        </w:rPr>
      </w:pPr>
    </w:p>
    <w:p w14:paraId="011B3B3B" w14:textId="77777777" w:rsidR="005B5B3E" w:rsidRDefault="005B5B3E" w:rsidP="005B5B3E">
      <w:pPr>
        <w:widowControl w:val="0"/>
        <w:jc w:val="center"/>
        <w:rPr>
          <w:rFonts w:ascii="GHEA Grapalat" w:hAnsi="GHEA Grapalat" w:cs="Sylfaen"/>
          <w:b/>
        </w:rPr>
      </w:pPr>
      <w:r>
        <w:rPr>
          <w:rFonts w:ascii="GHEA Grapalat" w:hAnsi="GHEA Grapalat"/>
          <w:b/>
        </w:rPr>
        <w:t>1. ХАРАКТЕРИСТИКА ПРЕДМЕТА ЗАКУПКИ</w:t>
      </w:r>
    </w:p>
    <w:p w14:paraId="3E30EB12" w14:textId="191AB57C" w:rsidR="005C6475" w:rsidRPr="009044F1" w:rsidRDefault="005C6475" w:rsidP="005C6475">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BC3F52">
        <w:rPr>
          <w:rFonts w:ascii="GHEA Grapalat" w:hAnsi="GHEA Grapalat"/>
          <w:i w:val="0"/>
          <w:sz w:val="24"/>
          <w:szCs w:val="24"/>
        </w:rPr>
        <w:t>лифтов (с установкой и обслуживанием)</w:t>
      </w:r>
      <w:r w:rsidRPr="009044F1">
        <w:rPr>
          <w:rFonts w:ascii="GHEA Grapalat" w:hAnsi="GHEA Grapalat"/>
          <w:i w:val="0"/>
          <w:sz w:val="24"/>
          <w:szCs w:val="24"/>
        </w:rPr>
        <w:t xml:space="preserve"> (далее — также товар) для нужд "</w:t>
      </w:r>
      <w:r w:rsidR="0044306B">
        <w:rPr>
          <w:rFonts w:ascii="GHEA Grapalat" w:hAnsi="GHEA Grapalat"/>
          <w:i w:val="0"/>
          <w:sz w:val="24"/>
          <w:szCs w:val="24"/>
        </w:rPr>
        <w:t>мэрия г. Ереван</w:t>
      </w:r>
      <w:r w:rsidRPr="009044F1">
        <w:rPr>
          <w:rFonts w:ascii="GHEA Grapalat" w:hAnsi="GHEA Grapalat"/>
          <w:i w:val="0"/>
          <w:sz w:val="24"/>
          <w:szCs w:val="24"/>
        </w:rPr>
        <w:t>", которые сгруппированы в</w:t>
      </w:r>
      <w:r>
        <w:rPr>
          <w:rFonts w:ascii="GHEA Grapalat" w:hAnsi="GHEA Grapalat"/>
          <w:i w:val="0"/>
          <w:sz w:val="24"/>
          <w:szCs w:val="24"/>
        </w:rPr>
        <w:t xml:space="preserve"> 1</w:t>
      </w:r>
      <w:r w:rsidRPr="009044F1">
        <w:rPr>
          <w:rFonts w:ascii="GHEA Grapalat" w:hAnsi="GHEA Grapalat"/>
          <w:i w:val="0"/>
          <w:sz w:val="24"/>
          <w:szCs w:val="24"/>
        </w:rPr>
        <w:t xml:space="preserve"> лот:</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810"/>
        <w:gridCol w:w="6317"/>
      </w:tblGrid>
      <w:tr w:rsidR="005C6475" w:rsidRPr="009044F1" w14:paraId="430A8260" w14:textId="77777777" w:rsidTr="002A525C">
        <w:trPr>
          <w:jc w:val="center"/>
        </w:trPr>
        <w:tc>
          <w:tcPr>
            <w:tcW w:w="3325" w:type="dxa"/>
            <w:gridSpan w:val="2"/>
            <w:vAlign w:val="center"/>
          </w:tcPr>
          <w:p w14:paraId="75B6E23C"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14:paraId="041209B1"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C6475" w:rsidRPr="009044F1" w14:paraId="377041E0" w14:textId="77777777" w:rsidTr="002A525C">
        <w:trPr>
          <w:jc w:val="center"/>
        </w:trPr>
        <w:tc>
          <w:tcPr>
            <w:tcW w:w="1515" w:type="dxa"/>
            <w:vAlign w:val="center"/>
          </w:tcPr>
          <w:p w14:paraId="053863C3"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10" w:type="dxa"/>
            <w:vAlign w:val="center"/>
          </w:tcPr>
          <w:p w14:paraId="5F57DCDF"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7D5D63">
              <w:rPr>
                <w:rFonts w:ascii="GHEA Grapalat" w:hAnsi="GHEA Grapalat"/>
                <w:b/>
                <w:i/>
                <w:sz w:val="24"/>
                <w:szCs w:val="24"/>
              </w:rPr>
              <w:t>Цена закупки</w:t>
            </w:r>
          </w:p>
        </w:tc>
        <w:tc>
          <w:tcPr>
            <w:tcW w:w="6317" w:type="dxa"/>
            <w:vMerge/>
            <w:vAlign w:val="center"/>
          </w:tcPr>
          <w:p w14:paraId="48C13738" w14:textId="77777777" w:rsidR="005C6475" w:rsidRPr="009044F1" w:rsidRDefault="005C6475" w:rsidP="002A525C">
            <w:pPr>
              <w:pStyle w:val="BodyTextIndent2"/>
              <w:widowControl w:val="0"/>
              <w:spacing w:line="240" w:lineRule="auto"/>
              <w:ind w:firstLine="0"/>
              <w:rPr>
                <w:rFonts w:ascii="GHEA Grapalat" w:hAnsi="GHEA Grapalat"/>
                <w:sz w:val="24"/>
                <w:szCs w:val="24"/>
                <w:u w:val="single"/>
              </w:rPr>
            </w:pPr>
          </w:p>
        </w:tc>
      </w:tr>
      <w:tr w:rsidR="005C6475" w:rsidRPr="009044F1" w14:paraId="30367DE0" w14:textId="77777777" w:rsidTr="002A525C">
        <w:trPr>
          <w:jc w:val="center"/>
        </w:trPr>
        <w:tc>
          <w:tcPr>
            <w:tcW w:w="1515" w:type="dxa"/>
            <w:vAlign w:val="center"/>
          </w:tcPr>
          <w:p w14:paraId="689C02BE"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10" w:type="dxa"/>
            <w:vAlign w:val="center"/>
          </w:tcPr>
          <w:p w14:paraId="44222118" w14:textId="2B9E06A3" w:rsidR="005C6475" w:rsidRPr="00BC3F52" w:rsidRDefault="00CE13EB" w:rsidP="002A525C">
            <w:pPr>
              <w:pStyle w:val="BodyTextIndent2"/>
              <w:widowControl w:val="0"/>
              <w:spacing w:line="240" w:lineRule="auto"/>
              <w:ind w:firstLine="0"/>
              <w:jc w:val="center"/>
              <w:rPr>
                <w:rFonts w:ascii="GHEA Grapalat" w:hAnsi="GHEA Grapalat"/>
                <w:sz w:val="22"/>
                <w:szCs w:val="22"/>
              </w:rPr>
            </w:pPr>
            <w:r>
              <w:rPr>
                <w:rFonts w:ascii="GHEA Grapalat" w:hAnsi="GHEA Grapalat"/>
                <w:sz w:val="22"/>
                <w:szCs w:val="22"/>
                <w:lang w:val="hy-AM"/>
              </w:rPr>
              <w:t>26</w:t>
            </w:r>
            <w:r w:rsidR="005C6475" w:rsidRPr="00BC3F52">
              <w:rPr>
                <w:rFonts w:ascii="GHEA Grapalat" w:hAnsi="GHEA Grapalat"/>
                <w:sz w:val="22"/>
                <w:szCs w:val="22"/>
              </w:rPr>
              <w:t>,000,000</w:t>
            </w:r>
          </w:p>
        </w:tc>
        <w:tc>
          <w:tcPr>
            <w:tcW w:w="6317" w:type="dxa"/>
            <w:vAlign w:val="center"/>
          </w:tcPr>
          <w:p w14:paraId="6C5C6909" w14:textId="77777777" w:rsidR="005C6475" w:rsidRPr="00BC3F52" w:rsidRDefault="005C6475" w:rsidP="002A525C">
            <w:pPr>
              <w:pStyle w:val="BodyTextIndent2"/>
              <w:widowControl w:val="0"/>
              <w:spacing w:line="240" w:lineRule="auto"/>
              <w:ind w:firstLine="0"/>
              <w:jc w:val="center"/>
              <w:rPr>
                <w:rFonts w:ascii="GHEA Grapalat" w:hAnsi="GHEA Grapalat"/>
                <w:iCs/>
                <w:sz w:val="24"/>
                <w:szCs w:val="24"/>
                <w:u w:val="single"/>
                <w:vertAlign w:val="subscript"/>
              </w:rPr>
            </w:pPr>
            <w:r w:rsidRPr="00BC3F52">
              <w:rPr>
                <w:rFonts w:ascii="GHEA Grapalat" w:hAnsi="GHEA Grapalat"/>
                <w:iCs/>
                <w:sz w:val="24"/>
                <w:szCs w:val="24"/>
              </w:rPr>
              <w:t>лифты (с установкой и обслуживанием)</w:t>
            </w:r>
          </w:p>
        </w:tc>
      </w:tr>
    </w:tbl>
    <w:p w14:paraId="3587BABD"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3313BFA0" w14:textId="77777777" w:rsidR="005C6475" w:rsidRPr="000811C1" w:rsidRDefault="005C6475" w:rsidP="005C6475">
      <w:pPr>
        <w:pStyle w:val="BodyTextIndent2"/>
        <w:widowControl w:val="0"/>
        <w:spacing w:line="240" w:lineRule="auto"/>
        <w:ind w:firstLine="567"/>
        <w:rPr>
          <w:rFonts w:ascii="GHEA Grapalat" w:hAnsi="GHEA Grapalat"/>
          <w:sz w:val="24"/>
          <w:szCs w:val="24"/>
        </w:rPr>
      </w:pPr>
    </w:p>
    <w:p w14:paraId="17AB243C"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5C6475" w:rsidRPr="009044F1" w14:paraId="775CA723" w14:textId="77777777" w:rsidTr="002A525C">
        <w:trPr>
          <w:jc w:val="center"/>
        </w:trPr>
        <w:tc>
          <w:tcPr>
            <w:tcW w:w="6356" w:type="dxa"/>
            <w:gridSpan w:val="2"/>
          </w:tcPr>
          <w:p w14:paraId="1B99D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5C6475" w:rsidRPr="009044F1" w14:paraId="6245A4CD" w14:textId="77777777" w:rsidTr="002A525C">
        <w:trPr>
          <w:jc w:val="center"/>
        </w:trPr>
        <w:tc>
          <w:tcPr>
            <w:tcW w:w="2580" w:type="dxa"/>
            <w:vAlign w:val="center"/>
          </w:tcPr>
          <w:p w14:paraId="3884F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F873D40"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5C6475" w:rsidRPr="009044F1" w14:paraId="0E81030C" w14:textId="77777777" w:rsidTr="002A525C">
        <w:trPr>
          <w:jc w:val="center"/>
        </w:trPr>
        <w:tc>
          <w:tcPr>
            <w:tcW w:w="2580" w:type="dxa"/>
          </w:tcPr>
          <w:p w14:paraId="24D04389" w14:textId="77777777" w:rsidR="005C6475" w:rsidRPr="00153215" w:rsidRDefault="005C6475" w:rsidP="002A525C">
            <w:pPr>
              <w:widowControl w:val="0"/>
              <w:jc w:val="center"/>
              <w:rPr>
                <w:rFonts w:ascii="GHEA Grapalat" w:hAnsi="GHEA Grapalat"/>
              </w:rPr>
            </w:pPr>
            <w:r>
              <w:rPr>
                <w:rFonts w:ascii="GHEA Grapalat" w:hAnsi="GHEA Grapalat"/>
              </w:rPr>
              <w:t>до 10%</w:t>
            </w:r>
          </w:p>
        </w:tc>
        <w:tc>
          <w:tcPr>
            <w:tcW w:w="3776" w:type="dxa"/>
          </w:tcPr>
          <w:p w14:paraId="64BBAA4C" w14:textId="77777777" w:rsidR="005C6475" w:rsidRPr="00153215" w:rsidRDefault="005C6475" w:rsidP="002A525C">
            <w:pPr>
              <w:widowControl w:val="0"/>
              <w:jc w:val="center"/>
              <w:rPr>
                <w:rFonts w:ascii="GHEA Grapalat" w:hAnsi="GHEA Grapalat"/>
              </w:rPr>
            </w:pPr>
            <w:r w:rsidRPr="00CA379F">
              <w:rPr>
                <w:rFonts w:ascii="GHEA Grapalat" w:hAnsi="GHEA Grapalat"/>
              </w:rPr>
              <w:t>После предусмотрения финансовых средств для исполнения договора</w:t>
            </w:r>
          </w:p>
        </w:tc>
      </w:tr>
    </w:tbl>
    <w:p w14:paraId="065EAA3F"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7C0E3A87" w14:textId="77777777" w:rsidR="005B5B3E" w:rsidRDefault="005B5B3E" w:rsidP="005B5B3E">
      <w:pPr>
        <w:widowControl w:val="0"/>
        <w:ind w:firstLine="567"/>
        <w:jc w:val="center"/>
        <w:rPr>
          <w:rFonts w:ascii="GHEA Grapalat" w:hAnsi="GHEA Grapalat" w:cs="Sylfaen"/>
          <w:i/>
        </w:rPr>
      </w:pPr>
    </w:p>
    <w:p w14:paraId="48E844B4" w14:textId="77777777" w:rsidR="005B5B3E" w:rsidRDefault="005B5B3E" w:rsidP="005B5B3E">
      <w:pPr>
        <w:widowControl w:val="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14:paraId="11A08A61" w14:textId="77777777" w:rsidR="005B5B3E" w:rsidRDefault="005B5B3E" w:rsidP="005B5B3E">
      <w:pPr>
        <w:widowControl w:val="0"/>
        <w:tabs>
          <w:tab w:val="left" w:pos="1134"/>
        </w:tabs>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56E96EA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5447A8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C1C20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Pr>
          <w:rFonts w:ascii="GHEA Grapalat" w:hAnsi="GHEA Grapalat"/>
        </w:rPr>
        <w:lastRenderedPageBreak/>
        <w:t>необжалуемым, а в случае обжалования оставлен без изменений5)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3E0EC85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20784A67" w14:textId="77777777" w:rsidR="00810B0D" w:rsidRDefault="00810B0D" w:rsidP="00810B0D">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82974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96EB37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6E8D904" w14:textId="77777777" w:rsidR="005B5B3E" w:rsidRPr="005B5B3E" w:rsidRDefault="005B5B3E" w:rsidP="005B5B3E">
      <w:pPr>
        <w:pStyle w:val="ListParagraph"/>
        <w:widowControl w:val="0"/>
        <w:numPr>
          <w:ilvl w:val="0"/>
          <w:numId w:val="2"/>
        </w:numPr>
        <w:tabs>
          <w:tab w:val="left" w:pos="1134"/>
        </w:tabs>
        <w:ind w:left="426"/>
        <w:contextualSpacing/>
        <w:jc w:val="both"/>
        <w:rPr>
          <w:rFonts w:ascii="GHEA Grapalat" w:hAnsi="GHEA Grapalat" w:cs="Sylfaen"/>
          <w:lang w:val="ru-RU"/>
        </w:rPr>
      </w:pPr>
      <w:r w:rsidRPr="005B5B3E">
        <w:rPr>
          <w:rFonts w:ascii="GHEA Grapalat" w:hAnsi="GHEA Grapalat" w:cs="Sylfaen"/>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DDA4C0A" w14:textId="77777777" w:rsidR="005B5B3E" w:rsidRPr="005B5B3E" w:rsidRDefault="005B5B3E" w:rsidP="005B5B3E">
      <w:pPr>
        <w:pStyle w:val="ListParagraph"/>
        <w:widowControl w:val="0"/>
        <w:numPr>
          <w:ilvl w:val="0"/>
          <w:numId w:val="2"/>
        </w:numPr>
        <w:tabs>
          <w:tab w:val="left" w:pos="1134"/>
        </w:tabs>
        <w:ind w:left="426" w:hanging="284"/>
        <w:contextualSpacing/>
        <w:jc w:val="both"/>
        <w:rPr>
          <w:rFonts w:ascii="GHEA Grapalat" w:hAnsi="GHEA Grapalat" w:cs="Sylfaen"/>
          <w:lang w:val="ru-RU"/>
        </w:rPr>
      </w:pPr>
      <w:r w:rsidRPr="005B5B3E">
        <w:rPr>
          <w:rFonts w:ascii="GHEA Grapalat" w:hAnsi="GHEA Grapalat" w:cs="Sylfaen"/>
          <w:lang w:val="ru-RU"/>
        </w:rPr>
        <w:t>в качестве отобранного участника отказался или лишился  права заключения договора.</w:t>
      </w:r>
    </w:p>
    <w:p w14:paraId="5E4C5D4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DE1A963" w14:textId="77777777" w:rsidR="00810B0D" w:rsidRPr="00542885" w:rsidRDefault="00810B0D" w:rsidP="00810B0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9B7FCE">
        <w:rPr>
          <w:rFonts w:ascii="GHEA Grapalat" w:hAnsi="GHEA Grapalat"/>
        </w:rPr>
        <w:t xml:space="preserve"> </w:t>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54E9916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F7B07C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По смыслу пункта 119 Порядка:</w:t>
      </w:r>
    </w:p>
    <w:p w14:paraId="4DE58F4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1)</w:t>
      </w:r>
      <w:r>
        <w:rPr>
          <w:rFonts w:ascii="GHEA Grapalat" w:hAnsi="GHEA Grapalat"/>
        </w:rPr>
        <w:tab/>
        <w:t xml:space="preserve">физические лица считаются взаимосвязанными, если они являются </w:t>
      </w:r>
      <w:r>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7AB706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A89657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64071924"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F5C64C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92F2F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E7F00DD"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0950D4B0"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7CFC1277"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D5D57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0FAE451"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2415D35D" w14:textId="77777777" w:rsidR="005B5B3E" w:rsidRDefault="005B5B3E" w:rsidP="005B5B3E">
      <w:pPr>
        <w:widowControl w:val="0"/>
        <w:tabs>
          <w:tab w:val="left" w:pos="1134"/>
        </w:tabs>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745A6BC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w:t>
      </w:r>
      <w:r>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w:t>
      </w:r>
      <w:r>
        <w:rPr>
          <w:rFonts w:ascii="GHEA Grapalat" w:hAnsi="GHEA Grapalat"/>
        </w:rPr>
        <w:lastRenderedPageBreak/>
        <w:t>приглашением</w:t>
      </w:r>
      <w:r>
        <w:rPr>
          <w:rFonts w:ascii="GHEA Grapalat" w:hAnsi="GHEA Grapalat"/>
          <w:lang w:val="hy-AM"/>
        </w:rPr>
        <w:t xml:space="preserve">. </w:t>
      </w:r>
      <w:r>
        <w:rPr>
          <w:lang w:val="hy-AM"/>
        </w:rPr>
        <w:t xml:space="preserve"> </w:t>
      </w:r>
      <w:r>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BE4A43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1D7C37AF"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4170F16B" w14:textId="77777777" w:rsidR="005B5B3E" w:rsidRDefault="005B5B3E" w:rsidP="005B5B3E">
      <w:pPr>
        <w:pStyle w:val="BodyTextIndent2"/>
        <w:widowControl w:val="0"/>
        <w:spacing w:line="240" w:lineRule="auto"/>
        <w:rPr>
          <w:rFonts w:ascii="GHEA Grapalat" w:hAnsi="GHEA Grapalat" w:cs="Sylfaen"/>
          <w:sz w:val="24"/>
          <w:szCs w:val="24"/>
        </w:rPr>
      </w:pPr>
      <w:r>
        <w:rPr>
          <w:rFonts w:ascii="GHEA Grapalat" w:hAnsi="GHEA Grapalat"/>
          <w:sz w:val="24"/>
          <w:szCs w:val="24"/>
        </w:rPr>
        <w:t>В подобном случае:</w:t>
      </w:r>
    </w:p>
    <w:p w14:paraId="24EA5C3B"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DE10C6A" w14:textId="77777777" w:rsidR="005B5B3E" w:rsidRDefault="005B5B3E" w:rsidP="005B5B3E">
      <w:pPr>
        <w:widowControl w:val="0"/>
        <w:jc w:val="center"/>
        <w:rPr>
          <w:rFonts w:ascii="GHEA Grapalat" w:hAnsi="GHEA Grapalat"/>
        </w:rPr>
      </w:pPr>
      <w:r>
        <w:rPr>
          <w:rFonts w:ascii="GHEA Grapalat" w:hAnsi="GHEA Grapalat"/>
        </w:rPr>
        <w:t>2)</w:t>
      </w:r>
      <w:r>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CCE5A0D" w14:textId="77777777" w:rsidR="00CF07AD" w:rsidRDefault="00CF07AD" w:rsidP="005B5B3E">
      <w:pPr>
        <w:pStyle w:val="BodyTextIndent2"/>
        <w:widowControl w:val="0"/>
        <w:tabs>
          <w:tab w:val="left" w:pos="1134"/>
        </w:tabs>
        <w:spacing w:line="240" w:lineRule="auto"/>
        <w:ind w:firstLine="567"/>
        <w:rPr>
          <w:del w:id="1" w:author="Inesa Kocharyan" w:date="2021-03-29T11:09:00Z"/>
          <w:rFonts w:ascii="GHEA Grapalat" w:hAnsi="GHEA Grapalat" w:cs="Sylfaen"/>
          <w:sz w:val="24"/>
          <w:szCs w:val="24"/>
        </w:rPr>
      </w:pPr>
    </w:p>
    <w:p w14:paraId="4DA61533" w14:textId="77777777" w:rsidR="005B5B3E" w:rsidRDefault="005B5B3E" w:rsidP="005B5B3E">
      <w:pPr>
        <w:widowControl w:val="0"/>
        <w:jc w:val="center"/>
        <w:rPr>
          <w:rFonts w:ascii="GHEA Grapalat" w:hAnsi="GHEA Grapalat"/>
          <w:b/>
        </w:rPr>
      </w:pPr>
    </w:p>
    <w:p w14:paraId="7788256F" w14:textId="77777777" w:rsidR="005B5B3E" w:rsidRDefault="005B5B3E" w:rsidP="005B5B3E">
      <w:pPr>
        <w:widowControl w:val="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3D110058"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504714E6" w14:textId="77777777" w:rsidR="005B5B3E" w:rsidRDefault="005B5B3E" w:rsidP="005B5B3E">
      <w:pPr>
        <w:widowControl w:val="0"/>
        <w:autoSpaceDE w:val="0"/>
        <w:autoSpaceDN w:val="0"/>
        <w:adjustRightInd w:val="0"/>
        <w:ind w:firstLine="567"/>
        <w:jc w:val="both"/>
        <w:rPr>
          <w:rFonts w:ascii="GHEA Grapalat" w:hAnsi="GHEA Grapalat"/>
        </w:rPr>
      </w:pPr>
      <w:r>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2"/>
        <w:t>5</w:t>
      </w:r>
      <w:r>
        <w:rPr>
          <w:rFonts w:ascii="GHEA Grapalat" w:hAnsi="GHEA Grapalat"/>
        </w:rPr>
        <w:t xml:space="preserve">. </w:t>
      </w:r>
    </w:p>
    <w:p w14:paraId="51F988B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CFF4B38" w14:textId="77777777" w:rsidR="005B5B3E" w:rsidRDefault="005B5B3E" w:rsidP="005B5B3E">
      <w:pPr>
        <w:widowControl w:val="0"/>
        <w:tabs>
          <w:tab w:val="left" w:pos="1134"/>
        </w:tabs>
        <w:autoSpaceDE w:val="0"/>
        <w:autoSpaceDN w:val="0"/>
        <w:adjustRightInd w:val="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предлагаемых</w:t>
      </w:r>
      <w:r>
        <w:rPr>
          <w:rFonts w:ascii="GHEA Grapalat" w:hAnsi="GHEA Grapalat"/>
        </w:rPr>
        <w:t xml:space="preserve"> </w:t>
      </w:r>
      <w:r>
        <w:rPr>
          <w:rFonts w:ascii="GHEA Grapalat" w:hAnsi="GHEA Grapalat" w:cs="GHEA Grapalat"/>
        </w:rPr>
        <w:t>участником</w:t>
      </w:r>
      <w:r>
        <w:rPr>
          <w:rFonts w:ascii="GHEA Grapalat" w:hAnsi="GHEA Grapalat"/>
        </w:rPr>
        <w:t xml:space="preserve"> </w:t>
      </w:r>
      <w:r>
        <w:rPr>
          <w:rFonts w:ascii="GHEA Grapalat" w:hAnsi="GHEA Grapalat" w:cs="GHEA Grapalat"/>
        </w:rPr>
        <w:t>товаров</w:t>
      </w:r>
      <w:r>
        <w:rPr>
          <w:rFonts w:ascii="GHEA Grapalat" w:hAnsi="GHEA Grapalat"/>
        </w:rPr>
        <w:t xml:space="preserve"> </w:t>
      </w:r>
      <w:r>
        <w:rPr>
          <w:rFonts w:ascii="GHEA Grapalat" w:hAnsi="GHEA Grapalat" w:cs="GHEA Grapalat"/>
        </w:rPr>
        <w:t>техническим</w:t>
      </w:r>
      <w:r>
        <w:rPr>
          <w:rFonts w:ascii="GHEA Grapalat" w:hAnsi="GHEA Grapalat"/>
        </w:rPr>
        <w:t xml:space="preserve"> </w:t>
      </w:r>
      <w:r>
        <w:rPr>
          <w:rFonts w:ascii="GHEA Grapalat" w:hAnsi="GHEA Grapalat" w:cs="GHEA Grapalat"/>
        </w:rPr>
        <w:t>характеристикам</w:t>
      </w:r>
      <w:r>
        <w:rPr>
          <w:rFonts w:ascii="GHEA Grapalat" w:hAnsi="GHEA Grapalat"/>
        </w:rPr>
        <w:t xml:space="preserve">, </w:t>
      </w:r>
      <w:r>
        <w:rPr>
          <w:rFonts w:ascii="GHEA Grapalat" w:hAnsi="GHEA Grapalat" w:cs="GHEA Grapalat"/>
        </w:rPr>
        <w:t>предусмотренным</w:t>
      </w:r>
      <w:r>
        <w:rPr>
          <w:rFonts w:ascii="GHEA Grapalat" w:hAnsi="GHEA Grapalat"/>
        </w:rPr>
        <w:t xml:space="preserve"> </w:t>
      </w:r>
      <w:r>
        <w:rPr>
          <w:rFonts w:ascii="GHEA Grapalat" w:hAnsi="GHEA Grapalat" w:cs="GHEA Grapalat"/>
        </w:rPr>
        <w:t>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8F582A8" w14:textId="77777777" w:rsidR="005B5B3E" w:rsidRDefault="005B5B3E" w:rsidP="005B5B3E">
      <w:pPr>
        <w:widowControl w:val="0"/>
        <w:tabs>
          <w:tab w:val="left" w:pos="1134"/>
        </w:tabs>
        <w:autoSpaceDE w:val="0"/>
        <w:autoSpaceDN w:val="0"/>
        <w:adjustRightInd w:val="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1DA21C4F"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 Кажд</w:t>
      </w:r>
      <w:r>
        <w:rPr>
          <w:rFonts w:ascii="GHEA Grapalat" w:hAnsi="GHEA Grapalat"/>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F24BBCB" w14:textId="1DA7DDF0" w:rsidR="005B5B3E" w:rsidRDefault="005B5B3E" w:rsidP="005B5B3E">
      <w:pPr>
        <w:widowControl w:val="0"/>
        <w:tabs>
          <w:tab w:val="left" w:pos="1134"/>
        </w:tabs>
        <w:autoSpaceDE w:val="0"/>
        <w:autoSpaceDN w:val="0"/>
        <w:adjustRightInd w:val="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Pr>
          <w:rFonts w:ascii="GHEA Grapalat" w:hAnsi="GHEA Grapalat"/>
        </w:rPr>
        <w:t xml:space="preserve">этих изменениях. </w:t>
      </w:r>
    </w:p>
    <w:p w14:paraId="6F454451" w14:textId="77777777" w:rsidR="005B5B3E" w:rsidRDefault="005B5B3E" w:rsidP="005B5B3E">
      <w:pPr>
        <w:widowControl w:val="0"/>
        <w:jc w:val="center"/>
        <w:rPr>
          <w:rFonts w:ascii="GHEA Grapalat" w:hAnsi="GHEA Grapalat"/>
          <w:b/>
        </w:rPr>
      </w:pPr>
    </w:p>
    <w:p w14:paraId="4F5AD514" w14:textId="77777777" w:rsidR="005B5B3E" w:rsidRDefault="005B5B3E" w:rsidP="005B5B3E">
      <w:pPr>
        <w:widowControl w:val="0"/>
        <w:jc w:val="center"/>
        <w:rPr>
          <w:rFonts w:ascii="GHEA Grapalat" w:hAnsi="GHEA Grapalat" w:cs="Arial"/>
          <w:b/>
        </w:rPr>
      </w:pPr>
      <w:r>
        <w:rPr>
          <w:rFonts w:ascii="GHEA Grapalat" w:hAnsi="GHEA Grapalat"/>
          <w:b/>
        </w:rPr>
        <w:t>4. ПОРЯДОК ПОДАЧИ ЗАЯВКИ</w:t>
      </w:r>
    </w:p>
    <w:p w14:paraId="6AAD51A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F3FFCB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74CFD5CB" w14:textId="4EEB529E"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61A36">
        <w:rPr>
          <w:rFonts w:ascii="GHEA Grapalat" w:hAnsi="GHEA Grapalat"/>
          <w:sz w:val="24"/>
          <w:szCs w:val="24"/>
        </w:rPr>
        <w:t>запрос котировок</w:t>
      </w:r>
      <w:r>
        <w:rPr>
          <w:rFonts w:ascii="GHEA Grapalat" w:hAnsi="GHEA Grapalat"/>
          <w:sz w:val="24"/>
          <w:szCs w:val="24"/>
        </w:rPr>
        <w:t>.</w:t>
      </w:r>
    </w:p>
    <w:p w14:paraId="6449C59B" w14:textId="1202EE30"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4.2.</w:t>
      </w:r>
      <w:r>
        <w:rPr>
          <w:rFonts w:ascii="GHEA Grapalat" w:hAnsi="GHEA Grapalat"/>
          <w:sz w:val="24"/>
          <w:szCs w:val="24"/>
        </w:rPr>
        <w:tab/>
        <w:t>Заявки на процедуру необходимо подать посредством системы не позднее, чем "окончательный срок подачи заявок</w:t>
      </w:r>
      <w:r w:rsidR="004657C8">
        <w:rPr>
          <w:rFonts w:ascii="GHEA Grapalat" w:hAnsi="GHEA Grapalat"/>
          <w:sz w:val="24"/>
          <w:szCs w:val="24"/>
        </w:rPr>
        <w:t xml:space="preserve"> </w:t>
      </w:r>
      <w:r w:rsidRPr="00013105">
        <w:rPr>
          <w:rFonts w:ascii="GHEA Grapalat" w:hAnsi="GHEA Grapalat"/>
          <w:b/>
          <w:bCs/>
          <w:sz w:val="24"/>
          <w:szCs w:val="24"/>
        </w:rPr>
        <w:t>"</w:t>
      </w:r>
      <w:r w:rsidR="004657C8" w:rsidRPr="00013105">
        <w:rPr>
          <w:rFonts w:ascii="GHEA Grapalat" w:hAnsi="GHEA Grapalat"/>
          <w:b/>
          <w:bCs/>
          <w:sz w:val="24"/>
          <w:szCs w:val="24"/>
        </w:rPr>
        <w:t>11:00</w:t>
      </w:r>
      <w:r w:rsidRPr="00013105">
        <w:rPr>
          <w:rFonts w:ascii="GHEA Grapalat" w:hAnsi="GHEA Grapalat"/>
          <w:b/>
          <w:bCs/>
          <w:sz w:val="24"/>
          <w:szCs w:val="24"/>
        </w:rPr>
        <w:t>"</w:t>
      </w:r>
      <w:r w:rsidR="004657C8" w:rsidRPr="00013105">
        <w:rPr>
          <w:rFonts w:ascii="GHEA Grapalat" w:hAnsi="GHEA Grapalat"/>
          <w:b/>
          <w:bCs/>
          <w:sz w:val="24"/>
          <w:szCs w:val="24"/>
        </w:rPr>
        <w:t xml:space="preserve"> часов </w:t>
      </w:r>
      <w:r w:rsidR="00890200">
        <w:rPr>
          <w:rFonts w:ascii="GHEA Grapalat" w:hAnsi="GHEA Grapalat"/>
          <w:b/>
          <w:bCs/>
          <w:sz w:val="24"/>
          <w:szCs w:val="24"/>
          <w:lang w:val="hy-AM"/>
        </w:rPr>
        <w:t>5</w:t>
      </w:r>
      <w:r w:rsidRPr="00013105">
        <w:rPr>
          <w:rFonts w:ascii="GHEA Grapalat" w:hAnsi="GHEA Grapalat"/>
          <w:b/>
          <w:bCs/>
          <w:sz w:val="24"/>
          <w:szCs w:val="24"/>
        </w:rPr>
        <w:t>-го</w:t>
      </w:r>
      <w:r w:rsidR="004657C8" w:rsidRPr="00013105">
        <w:rPr>
          <w:rFonts w:ascii="GHEA Grapalat" w:hAnsi="GHEA Grapalat"/>
          <w:b/>
          <w:bCs/>
          <w:sz w:val="24"/>
          <w:szCs w:val="24"/>
        </w:rPr>
        <w:t xml:space="preserve"> </w:t>
      </w:r>
      <w:r w:rsidR="00DE4BD8">
        <w:rPr>
          <w:rFonts w:ascii="GHEA Grapalat" w:hAnsi="GHEA Grapalat"/>
          <w:b/>
          <w:bCs/>
          <w:sz w:val="24"/>
          <w:szCs w:val="24"/>
        </w:rPr>
        <w:t>декабря</w:t>
      </w:r>
      <w:r w:rsidR="00013105" w:rsidRPr="00013105">
        <w:rPr>
          <w:rFonts w:ascii="GHEA Grapalat" w:hAnsi="GHEA Grapalat"/>
          <w:b/>
          <w:bCs/>
          <w:sz w:val="24"/>
          <w:szCs w:val="24"/>
        </w:rPr>
        <w:t xml:space="preserve"> 2025.г</w:t>
      </w:r>
      <w:r>
        <w:rPr>
          <w:rFonts w:ascii="GHEA Grapalat" w:hAnsi="GHEA Grapalat"/>
          <w:sz w:val="24"/>
          <w:szCs w:val="24"/>
        </w:rPr>
        <w:t xml:space="preserve"> дня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7D2EA4B2"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01713542" w14:textId="77777777" w:rsidR="005B5B3E" w:rsidRDefault="005B5B3E" w:rsidP="005B5B3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6F14CA5D" w14:textId="77777777" w:rsidR="005B5B3E" w:rsidRDefault="005B5B3E" w:rsidP="005B5B3E">
      <w:pPr>
        <w:jc w:val="both"/>
        <w:rPr>
          <w:rFonts w:ascii="GHEA Grapalat" w:hAnsi="GHEA Grapalat"/>
        </w:rPr>
      </w:pPr>
      <w:r>
        <w:rPr>
          <w:rFonts w:ascii="GHEA Grapalat" w:hAnsi="GHEA Grapalat"/>
        </w:rPr>
        <w:t xml:space="preserve">   а) подтверждение о соответствии своих данных</w:t>
      </w:r>
      <w:ins w:id="2" w:author="Inesa Kocharyan" w:date="2022-10-27T10:42: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0BA44421" w14:textId="77777777" w:rsidR="005B5B3E" w:rsidRDefault="005B5B3E" w:rsidP="005B5B3E">
      <w:pPr>
        <w:jc w:val="both"/>
        <w:rPr>
          <w:rFonts w:ascii="GHEA Grapalat" w:hAnsi="GHEA Grapalat"/>
        </w:rPr>
      </w:pPr>
      <w:r>
        <w:rPr>
          <w:rFonts w:ascii="GHEA Grapalat" w:hAnsi="GHEA Grapalat"/>
        </w:rPr>
        <w:t xml:space="preserve">   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14:paraId="37D66C0C" w14:textId="77777777" w:rsidR="005B5B3E" w:rsidRDefault="005B5B3E" w:rsidP="005B5B3E">
      <w:pPr>
        <w:ind w:firstLine="284"/>
        <w:jc w:val="both"/>
        <w:rPr>
          <w:rFonts w:ascii="GHEA Grapalat" w:hAnsi="GHEA Grapalat"/>
        </w:rPr>
      </w:pPr>
      <w:r>
        <w:rPr>
          <w:rFonts w:ascii="GHEA Grapalat" w:hAnsi="GHEA Grapalat"/>
        </w:rPr>
        <w:t>в) объявление об отсутствии злоупотребления недобросовестной конкуренции,</w:t>
      </w:r>
      <w:r>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14:paraId="37FBDBD5" w14:textId="77777777" w:rsidR="005B5B3E" w:rsidRDefault="005B5B3E" w:rsidP="005B5B3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2D3B31" w14:textId="77777777" w:rsidR="005B5B3E" w:rsidRDefault="005B5B3E" w:rsidP="005B5B3E">
      <w:pPr>
        <w:pStyle w:val="norm"/>
        <w:widowControl w:val="0"/>
        <w:tabs>
          <w:tab w:val="left" w:pos="1134"/>
        </w:tabs>
        <w:spacing w:line="240" w:lineRule="auto"/>
        <w:ind w:firstLine="284"/>
        <w:rPr>
          <w:rFonts w:ascii="GHEA Grapalat" w:hAnsi="GHEA Grapalat"/>
        </w:rPr>
      </w:pPr>
      <w:r>
        <w:rPr>
          <w:rFonts w:ascii="GHEA Grapalat" w:hAnsi="GHEA Grapalat"/>
          <w:spacing w:val="-6"/>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b/>
          <w:sz w:val="24"/>
          <w:szCs w:val="24"/>
        </w:rPr>
        <w:t>;</w:t>
      </w:r>
      <w:r>
        <w:rPr>
          <w:rFonts w:ascii="GHEA Grapalat" w:hAnsi="GHEA Grapalat"/>
          <w:b/>
          <w:sz w:val="24"/>
          <w:szCs w:val="24"/>
          <w:vertAlign w:val="superscript"/>
          <w:lang w:val="hy-AM"/>
        </w:rPr>
        <w:t>7.1</w:t>
      </w:r>
      <w:r>
        <w:rPr>
          <w:rFonts w:ascii="GHEA Grapalat" w:hAnsi="GHEA Grapalat"/>
        </w:rPr>
        <w:t xml:space="preserve">  </w:t>
      </w:r>
    </w:p>
    <w:p w14:paraId="6644A535" w14:textId="77777777" w:rsidR="005B5B3E" w:rsidRDefault="005B5B3E" w:rsidP="005B5B3E">
      <w:pPr>
        <w:pStyle w:val="norm"/>
        <w:widowControl w:val="0"/>
        <w:tabs>
          <w:tab w:val="left" w:pos="1134"/>
        </w:tabs>
        <w:spacing w:line="240" w:lineRule="auto"/>
        <w:ind w:firstLine="284"/>
        <w:rPr>
          <w:rFonts w:ascii="GHEA Grapalat" w:hAnsi="GHEA Grapalat"/>
          <w:lang w:val="hy-AM"/>
        </w:rPr>
      </w:pPr>
      <w:r>
        <w:rPr>
          <w:rFonts w:ascii="GHEA Grapalat" w:hAnsi="GHEA Grapalat"/>
          <w:sz w:val="24"/>
          <w:szCs w:val="24"/>
        </w:rPr>
        <w:t xml:space="preserve">  2) технические характеристики предлагаемого им товара, а также товарный знак, фирменное наименование, модель и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sz w:val="24"/>
          <w:szCs w:val="24"/>
        </w:rPr>
        <w:t xml:space="preserve">). </w:t>
      </w:r>
      <w:r>
        <w:rPr>
          <w:rFonts w:ascii="GHEA Grapalat" w:hAnsi="GHEA Grapalat" w:cs="GHEA Grapalat"/>
          <w:sz w:val="24"/>
          <w:szCs w:val="24"/>
        </w:rPr>
        <w:t>При</w:t>
      </w:r>
      <w:r>
        <w:rPr>
          <w:rFonts w:ascii="GHEA Grapalat" w:hAnsi="GHEA Grapalat"/>
          <w:sz w:val="24"/>
          <w:szCs w:val="24"/>
        </w:rPr>
        <w:t xml:space="preserve"> </w:t>
      </w:r>
      <w:r>
        <w:rPr>
          <w:rFonts w:ascii="GHEA Grapalat" w:hAnsi="GHEA Grapalat" w:cs="GHEA Grapalat"/>
          <w:sz w:val="24"/>
          <w:szCs w:val="24"/>
        </w:rPr>
        <w:t>этом</w:t>
      </w:r>
      <w:r>
        <w:rPr>
          <w:rFonts w:ascii="GHEA Grapalat" w:hAnsi="GHEA Grapalat"/>
          <w:sz w:val="24"/>
          <w:szCs w:val="24"/>
        </w:rPr>
        <w:t xml:space="preserve"> </w:t>
      </w:r>
      <w:r>
        <w:rPr>
          <w:rFonts w:ascii="GHEA Grapalat" w:hAnsi="GHEA Grapalat" w:cs="GHEA Grapalat"/>
          <w:sz w:val="24"/>
          <w:szCs w:val="24"/>
        </w:rPr>
        <w:t>участник</w:t>
      </w:r>
      <w:r>
        <w:rPr>
          <w:rFonts w:ascii="GHEA Grapalat" w:hAnsi="GHEA Grapalat"/>
          <w:sz w:val="24"/>
          <w:szCs w:val="24"/>
        </w:rPr>
        <w:t xml:space="preserve"> </w:t>
      </w:r>
      <w:r>
        <w:rPr>
          <w:rFonts w:ascii="GHEA Grapalat" w:hAnsi="GHEA Grapalat" w:cs="GHEA Grapalat"/>
          <w:sz w:val="24"/>
          <w:szCs w:val="24"/>
        </w:rPr>
        <w:t>может</w:t>
      </w:r>
      <w:r>
        <w:rPr>
          <w:rFonts w:ascii="GHEA Grapalat" w:hAnsi="GHEA Grapalat"/>
          <w:sz w:val="24"/>
          <w:szCs w:val="24"/>
        </w:rPr>
        <w:t xml:space="preserve"> </w:t>
      </w:r>
      <w:r>
        <w:rPr>
          <w:rFonts w:ascii="GHEA Grapalat" w:hAnsi="GHEA Grapalat" w:cs="GHEA Grapalat"/>
          <w:sz w:val="24"/>
          <w:szCs w:val="24"/>
        </w:rPr>
        <w:t>представить</w:t>
      </w:r>
      <w:r>
        <w:rPr>
          <w:rFonts w:ascii="GHEA Grapalat" w:hAnsi="GHEA Grapalat"/>
          <w:sz w:val="24"/>
          <w:szCs w:val="24"/>
        </w:rPr>
        <w:t xml:space="preserve"> </w:t>
      </w:r>
      <w:r>
        <w:rPr>
          <w:rFonts w:ascii="GHEA Grapalat" w:hAnsi="GHEA Grapalat" w:cs="GHEA Grapalat"/>
          <w:sz w:val="24"/>
          <w:szCs w:val="24"/>
        </w:rPr>
        <w:t>товары</w:t>
      </w:r>
      <w:r>
        <w:rPr>
          <w:rFonts w:ascii="GHEA Grapalat" w:hAnsi="GHEA Grapalat"/>
          <w:sz w:val="24"/>
          <w:szCs w:val="24"/>
        </w:rPr>
        <w:t xml:space="preserve">, </w:t>
      </w:r>
      <w:r>
        <w:rPr>
          <w:rFonts w:ascii="GHEA Grapalat" w:hAnsi="GHEA Grapalat" w:cs="GHEA Grapalat"/>
          <w:sz w:val="24"/>
          <w:szCs w:val="24"/>
        </w:rPr>
        <w:t>произведенные</w:t>
      </w:r>
      <w:r>
        <w:rPr>
          <w:rFonts w:ascii="GHEA Grapalat" w:hAnsi="GHEA Grapalat"/>
          <w:sz w:val="24"/>
          <w:szCs w:val="24"/>
        </w:rPr>
        <w:t xml:space="preserve"> </w:t>
      </w:r>
      <w:r>
        <w:rPr>
          <w:rFonts w:ascii="GHEA Grapalat" w:hAnsi="GHEA Grapalat" w:cs="GHEA Grapalat"/>
          <w:sz w:val="24"/>
          <w:szCs w:val="24"/>
        </w:rPr>
        <w:t>более</w:t>
      </w:r>
      <w:r>
        <w:rPr>
          <w:rFonts w:ascii="GHEA Grapalat" w:hAnsi="GHEA Grapalat"/>
          <w:sz w:val="24"/>
          <w:szCs w:val="24"/>
        </w:rPr>
        <w:t xml:space="preserve"> </w:t>
      </w:r>
      <w:r>
        <w:rPr>
          <w:rFonts w:ascii="GHEA Grapalat" w:hAnsi="GHEA Grapalat" w:cs="GHEA Grapalat"/>
          <w:sz w:val="24"/>
          <w:szCs w:val="24"/>
        </w:rPr>
        <w:t>чем</w:t>
      </w:r>
      <w:r>
        <w:rPr>
          <w:rFonts w:ascii="GHEA Grapalat" w:hAnsi="GHEA Grapalat"/>
          <w:sz w:val="24"/>
          <w:szCs w:val="24"/>
        </w:rPr>
        <w:t xml:space="preserve"> </w:t>
      </w:r>
      <w:r>
        <w:rPr>
          <w:rFonts w:ascii="GHEA Grapalat" w:hAnsi="GHEA Grapalat" w:cs="GHEA Grapalat"/>
          <w:sz w:val="24"/>
          <w:szCs w:val="24"/>
        </w:rPr>
        <w:t>одним</w:t>
      </w:r>
      <w:r>
        <w:rPr>
          <w:rFonts w:ascii="GHEA Grapalat" w:hAnsi="GHEA Grapalat"/>
          <w:sz w:val="24"/>
          <w:szCs w:val="24"/>
        </w:rPr>
        <w:t xml:space="preserve"> </w:t>
      </w:r>
      <w:r>
        <w:rPr>
          <w:rFonts w:ascii="GHEA Grapalat" w:hAnsi="GHEA Grapalat" w:cs="GHEA Grapalat"/>
          <w:sz w:val="24"/>
          <w:szCs w:val="24"/>
        </w:rPr>
        <w:t>производителем</w:t>
      </w:r>
      <w:r>
        <w:rPr>
          <w:rFonts w:ascii="GHEA Grapalat" w:hAnsi="GHEA Grapalat"/>
          <w:sz w:val="24"/>
          <w:szCs w:val="24"/>
        </w:rPr>
        <w:t xml:space="preserve">, </w:t>
      </w:r>
      <w:r>
        <w:rPr>
          <w:rFonts w:ascii="GHEA Grapalat" w:hAnsi="GHEA Grapalat" w:cs="GHEA Grapalat"/>
          <w:sz w:val="24"/>
          <w:szCs w:val="24"/>
        </w:rPr>
        <w:t>а</w:t>
      </w:r>
      <w:r>
        <w:rPr>
          <w:rFonts w:ascii="GHEA Grapalat" w:hAnsi="GHEA Grapalat"/>
          <w:sz w:val="24"/>
          <w:szCs w:val="24"/>
        </w:rPr>
        <w:t xml:space="preserve"> </w:t>
      </w:r>
      <w:r>
        <w:rPr>
          <w:rFonts w:ascii="GHEA Grapalat" w:hAnsi="GHEA Grapalat" w:cs="GHEA Grapalat"/>
          <w:sz w:val="24"/>
          <w:szCs w:val="24"/>
        </w:rPr>
        <w:t>также</w:t>
      </w:r>
      <w:r>
        <w:rPr>
          <w:rFonts w:ascii="GHEA Grapalat" w:hAnsi="GHEA Grapalat"/>
          <w:sz w:val="24"/>
          <w:szCs w:val="24"/>
        </w:rPr>
        <w:t xml:space="preserve"> </w:t>
      </w:r>
      <w:r>
        <w:rPr>
          <w:rFonts w:ascii="GHEA Grapalat" w:hAnsi="GHEA Grapalat" w:cs="GHEA Grapalat"/>
          <w:sz w:val="24"/>
          <w:szCs w:val="24"/>
        </w:rPr>
        <w:t>разные</w:t>
      </w:r>
      <w:r>
        <w:rPr>
          <w:rFonts w:ascii="GHEA Grapalat" w:hAnsi="GHEA Grapalat"/>
          <w:sz w:val="24"/>
          <w:szCs w:val="24"/>
        </w:rPr>
        <w:t xml:space="preserve"> </w:t>
      </w:r>
      <w:r>
        <w:rPr>
          <w:rFonts w:ascii="GHEA Grapalat" w:hAnsi="GHEA Grapalat" w:cs="GHEA Grapalat"/>
          <w:sz w:val="24"/>
          <w:szCs w:val="24"/>
        </w:rPr>
        <w:t>товарные</w:t>
      </w:r>
      <w:r>
        <w:rPr>
          <w:rFonts w:ascii="GHEA Grapalat" w:hAnsi="GHEA Grapalat"/>
          <w:sz w:val="24"/>
          <w:szCs w:val="24"/>
        </w:rPr>
        <w:t xml:space="preserve"> </w:t>
      </w:r>
      <w:r>
        <w:rPr>
          <w:rFonts w:ascii="GHEA Grapalat" w:hAnsi="GHEA Grapalat" w:cs="GHEA Grapalat"/>
          <w:sz w:val="24"/>
          <w:szCs w:val="24"/>
        </w:rPr>
        <w:t>знаки</w:t>
      </w:r>
      <w:r>
        <w:rPr>
          <w:rFonts w:ascii="GHEA Grapalat" w:hAnsi="GHEA Grapalat"/>
          <w:sz w:val="24"/>
          <w:szCs w:val="24"/>
        </w:rPr>
        <w:t xml:space="preserve">, </w:t>
      </w:r>
      <w:r>
        <w:rPr>
          <w:rFonts w:ascii="GHEA Grapalat" w:hAnsi="GHEA Grapalat" w:cs="GHEA Grapalat"/>
          <w:sz w:val="24"/>
          <w:szCs w:val="24"/>
        </w:rPr>
        <w:t>фирменное</w:t>
      </w:r>
      <w:r>
        <w:rPr>
          <w:rFonts w:ascii="GHEA Grapalat" w:hAnsi="GHEA Grapalat"/>
          <w:sz w:val="24"/>
          <w:szCs w:val="24"/>
        </w:rPr>
        <w:t xml:space="preserve"> </w:t>
      </w:r>
      <w:r>
        <w:rPr>
          <w:rFonts w:ascii="GHEA Grapalat" w:hAnsi="GHEA Grapalat" w:cs="GHEA Grapalat"/>
          <w:sz w:val="24"/>
          <w:szCs w:val="24"/>
        </w:rPr>
        <w:t>наименование</w:t>
      </w:r>
      <w:r>
        <w:rPr>
          <w:rFonts w:ascii="GHEA Grapalat" w:hAnsi="GHEA Grapalat"/>
          <w:sz w:val="24"/>
          <w:szCs w:val="24"/>
        </w:rPr>
        <w:t xml:space="preserve"> </w:t>
      </w:r>
      <w:r>
        <w:rPr>
          <w:rFonts w:ascii="GHEA Grapalat" w:hAnsi="GHEA Grapalat" w:cs="GHEA Grapalat"/>
          <w:sz w:val="24"/>
          <w:szCs w:val="24"/>
        </w:rPr>
        <w:t>и</w:t>
      </w:r>
      <w:r>
        <w:rPr>
          <w:rFonts w:ascii="GHEA Grapalat" w:hAnsi="GHEA Grapalat"/>
          <w:sz w:val="24"/>
          <w:szCs w:val="24"/>
        </w:rPr>
        <w:t xml:space="preserve"> </w:t>
      </w:r>
      <w:r>
        <w:rPr>
          <w:rFonts w:ascii="GHEA Grapalat" w:hAnsi="GHEA Grapalat" w:cs="GHEA Grapalat"/>
          <w:sz w:val="24"/>
          <w:szCs w:val="24"/>
        </w:rPr>
        <w:t>модель</w:t>
      </w:r>
      <w:r>
        <w:rPr>
          <w:rFonts w:ascii="GHEA Grapalat" w:hAnsi="GHEA Grapalat"/>
          <w:sz w:val="24"/>
          <w:szCs w:val="24"/>
        </w:rPr>
        <w:t xml:space="preserve">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FootnoteReference"/>
          <w:rFonts w:ascii="GHEA Grapalat" w:hAnsi="GHEA Grapalat" w:cs="Sylfaen"/>
          <w:sz w:val="24"/>
          <w:szCs w:val="24"/>
        </w:rPr>
        <w:footnoteReference w:customMarkFollows="1" w:id="3"/>
        <w:t>8</w:t>
      </w:r>
      <w:r>
        <w:rPr>
          <w:rFonts w:ascii="GHEA Grapalat" w:hAnsi="GHEA Grapalat" w:cs="Sylfaen"/>
          <w:sz w:val="24"/>
          <w:szCs w:val="24"/>
        </w:rPr>
        <w:t>:</w:t>
      </w:r>
      <w:r>
        <w:t xml:space="preserve"> </w:t>
      </w:r>
    </w:p>
    <w:p w14:paraId="7282DD5C"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535F9B5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5D681D7"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6)</w:t>
      </w:r>
      <w:r>
        <w:rPr>
          <w:rFonts w:ascii="GHEA Grapalat" w:hAnsi="GHEA Grapalat"/>
          <w:sz w:val="24"/>
          <w:szCs w:val="24"/>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13FE1E8" w14:textId="77777777" w:rsidR="005B5B3E" w:rsidRDefault="005B5B3E" w:rsidP="005B5B3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ACA6216" w14:textId="77777777" w:rsidR="005B5B3E" w:rsidRDefault="005B5B3E" w:rsidP="005B5B3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121D9E7" w14:textId="77777777" w:rsidR="005B5B3E" w:rsidRDefault="005B5B3E" w:rsidP="005B5B3E">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B1731F" w14:textId="77777777" w:rsidR="005B5B3E" w:rsidRDefault="005B5B3E" w:rsidP="005B5B3E">
      <w:pPr>
        <w:rPr>
          <w:rFonts w:ascii="GHEA Grapalat" w:hAnsi="GHEA Grapalat"/>
          <w:b/>
        </w:rPr>
      </w:pPr>
    </w:p>
    <w:p w14:paraId="449A3E02" w14:textId="77777777" w:rsidR="005B5B3E" w:rsidRDefault="005B5B3E" w:rsidP="005B5B3E">
      <w:pPr>
        <w:rPr>
          <w:rFonts w:ascii="GHEA Grapalat" w:hAnsi="GHEA Grapalat" w:cs="Arial"/>
          <w:b/>
        </w:rPr>
      </w:pPr>
      <w:r>
        <w:rPr>
          <w:rFonts w:ascii="GHEA Grapalat" w:hAnsi="GHEA Grapalat"/>
          <w:b/>
        </w:rPr>
        <w:t xml:space="preserve">                                       5.ЦЕНОВОЕ ПРЕДЛОЖЕНИЕ ЗАЯВКИ </w:t>
      </w:r>
    </w:p>
    <w:p w14:paraId="6C49B3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2681D1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F311449" w14:textId="77777777" w:rsidR="005B5B3E" w:rsidRDefault="005B5B3E" w:rsidP="005B5B3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8E403F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4E78231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1E6404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293DD737" w14:textId="77777777" w:rsidR="005B5B3E" w:rsidRDefault="005B5B3E" w:rsidP="005B5B3E">
      <w:pPr>
        <w:rPr>
          <w:rFonts w:ascii="GHEA Grapalat" w:hAnsi="GHEA Grapalat"/>
        </w:rPr>
      </w:pPr>
      <w:r>
        <w:rPr>
          <w:rFonts w:ascii="GHEA Grapalat" w:hAnsi="GHEA Grapalat"/>
        </w:rPr>
        <w:t>---------------------------</w:t>
      </w:r>
    </w:p>
    <w:p w14:paraId="44761B97" w14:textId="77777777" w:rsidR="005B5B3E" w:rsidRDefault="005B5B3E" w:rsidP="005B5B3E">
      <w:pPr>
        <w:rPr>
          <w:rFonts w:ascii="GHEA Grapalat" w:hAnsi="GHEA Grapalat"/>
        </w:rPr>
      </w:pPr>
      <w:r>
        <w:rPr>
          <w:rFonts w:ascii="GHEA Grapalat" w:hAnsi="GHEA Grapalat"/>
        </w:rPr>
        <w:lastRenderedPageBreak/>
        <w:br w:type="page"/>
      </w:r>
    </w:p>
    <w:p w14:paraId="020D5C0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559143A6"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0DD2AD9"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14:paraId="7FC194C1"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74ACB8" w14:textId="77777777" w:rsidR="005B5B3E" w:rsidRDefault="005B5B3E" w:rsidP="005B5B3E">
      <w:pPr>
        <w:pStyle w:val="BodyTextIndent2"/>
        <w:widowControl w:val="0"/>
        <w:spacing w:line="240" w:lineRule="auto"/>
        <w:ind w:firstLine="567"/>
        <w:rPr>
          <w:rFonts w:ascii="GHEA Grapalat" w:hAnsi="GHEA Grapalat"/>
          <w:sz w:val="24"/>
          <w:szCs w:val="24"/>
        </w:rPr>
      </w:pPr>
    </w:p>
    <w:p w14:paraId="5712EB61"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14:paraId="0BDCCE98" w14:textId="77777777" w:rsidR="005B5B3E" w:rsidRDefault="005B5B3E" w:rsidP="005B5B3E">
      <w:pPr>
        <w:pStyle w:val="BodyTextIndent"/>
        <w:widowControl w:val="0"/>
        <w:tabs>
          <w:tab w:val="left" w:pos="1134"/>
        </w:tabs>
        <w:spacing w:after="0" w:line="240" w:lineRule="auto"/>
        <w:ind w:firstLine="567"/>
        <w:rPr>
          <w:rFonts w:ascii="GHEA Grapalat" w:hAnsi="GHEA Grapalat" w:cs="Times New Roman"/>
          <w:sz w:val="24"/>
          <w:szCs w:val="24"/>
        </w:rPr>
      </w:pPr>
      <w:r>
        <w:rPr>
          <w:rFonts w:ascii="GHEA Grapalat" w:hAnsi="GHEA Grapalat" w:cs="Times New Roman"/>
          <w:sz w:val="24"/>
          <w:szCs w:val="24"/>
        </w:rPr>
        <w:t>6.1.</w:t>
      </w:r>
      <w:r>
        <w:rPr>
          <w:rFonts w:ascii="GHEA Grapalat" w:hAnsi="GHEA Grapalat" w:cs="Times New Roma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EE5557"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6.2.</w:t>
      </w:r>
      <w:r>
        <w:rPr>
          <w:rFonts w:ascii="GHEA Grapalat" w:hAnsi="GHEA Grapalat" w:cs="Times New Roma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4CC651" w14:textId="77777777" w:rsidR="005B5B3E" w:rsidRDefault="005B5B3E" w:rsidP="005B5B3E">
      <w:pPr>
        <w:widowControl w:val="0"/>
        <w:ind w:firstLine="567"/>
        <w:jc w:val="center"/>
        <w:rPr>
          <w:rFonts w:ascii="GHEA Grapalat" w:hAnsi="GHEA Grapalat"/>
          <w:b/>
        </w:rPr>
      </w:pPr>
    </w:p>
    <w:p w14:paraId="1F6F1A49" w14:textId="4F5BCE8D" w:rsidR="005B5B3E" w:rsidRDefault="005B5B3E" w:rsidP="005B5B3E">
      <w:pPr>
        <w:jc w:val="both"/>
        <w:rPr>
          <w:ins w:id="4" w:author="Inesa Kocharyan" w:date="2022-05-31T17:07:00Z"/>
          <w:rFonts w:ascii="GHEA Grapalat" w:hAnsi="GHEA Grapalat"/>
          <w:b/>
        </w:rPr>
      </w:pPr>
    </w:p>
    <w:p w14:paraId="045037CB" w14:textId="77777777" w:rsidR="005B5B3E" w:rsidRDefault="005B5B3E" w:rsidP="005B5B3E">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14:paraId="14790EFC" w14:textId="77777777" w:rsidR="005B5B3E" w:rsidRDefault="005B5B3E" w:rsidP="005B5B3E">
      <w:pPr>
        <w:widowControl w:val="0"/>
        <w:jc w:val="center"/>
        <w:rPr>
          <w:rFonts w:ascii="GHEA Grapalat" w:hAnsi="GHEA Grapalat"/>
          <w:b/>
        </w:rPr>
      </w:pPr>
    </w:p>
    <w:p w14:paraId="0340A1C8" w14:textId="50397CB5" w:rsidR="005B5B3E" w:rsidRDefault="005B5B3E" w:rsidP="005B5B3E">
      <w:pPr>
        <w:pStyle w:val="BodyTextIndent2"/>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rPr>
        <w:t>8.1.</w:t>
      </w:r>
      <w:r>
        <w:rPr>
          <w:rFonts w:ascii="GHEA Grapalat" w:hAnsi="GHEA Grapalat"/>
          <w:sz w:val="24"/>
          <w:szCs w:val="24"/>
        </w:rPr>
        <w:tab/>
        <w:t xml:space="preserve">Вскрытие заявок произойдет посредством системы </w:t>
      </w:r>
      <w:r w:rsidR="00896355" w:rsidRPr="009613AA">
        <w:rPr>
          <w:rFonts w:ascii="GHEA Grapalat" w:hAnsi="GHEA Grapalat"/>
          <w:b/>
          <w:bCs/>
          <w:sz w:val="24"/>
          <w:szCs w:val="24"/>
          <w:lang w:val="hy-AM"/>
        </w:rPr>
        <w:t>23</w:t>
      </w:r>
      <w:r w:rsidR="00896355" w:rsidRPr="009613AA">
        <w:rPr>
          <w:rFonts w:ascii="GHEA Grapalat" w:hAnsi="GHEA Grapalat"/>
          <w:b/>
          <w:bCs/>
          <w:sz w:val="24"/>
          <w:szCs w:val="24"/>
        </w:rPr>
        <w:t>-го февраля 2026г</w:t>
      </w:r>
      <w:r w:rsidR="007A4804">
        <w:rPr>
          <w:rFonts w:ascii="GHEA Grapalat" w:hAnsi="GHEA Grapalat"/>
          <w:sz w:val="24"/>
          <w:szCs w:val="24"/>
        </w:rPr>
        <w:t>.</w:t>
      </w:r>
      <w:r>
        <w:rPr>
          <w:rFonts w:ascii="GHEA Grapalat" w:hAnsi="GHEA Grapalat"/>
          <w:sz w:val="24"/>
          <w:szCs w:val="24"/>
        </w:rPr>
        <w:t xml:space="preserve"> "</w:t>
      </w:r>
      <w:r w:rsidR="00A414BA">
        <w:rPr>
          <w:rFonts w:ascii="GHEA Grapalat" w:hAnsi="GHEA Grapalat"/>
          <w:sz w:val="24"/>
          <w:szCs w:val="24"/>
        </w:rPr>
        <w:t>11:00</w:t>
      </w:r>
      <w:r>
        <w:rPr>
          <w:rFonts w:ascii="GHEA Grapalat" w:hAnsi="GHEA Grapalat"/>
          <w:sz w:val="24"/>
          <w:szCs w:val="24"/>
        </w:rPr>
        <w:t>"</w:t>
      </w:r>
      <w:r w:rsidR="009B4FD5">
        <w:rPr>
          <w:rFonts w:ascii="GHEA Grapalat" w:hAnsi="GHEA Grapalat"/>
          <w:sz w:val="24"/>
          <w:szCs w:val="24"/>
        </w:rPr>
        <w:t xml:space="preserve"> часов</w:t>
      </w:r>
      <w:r>
        <w:rPr>
          <w:rFonts w:ascii="GHEA Grapalat" w:hAnsi="GHEA Grapalat"/>
          <w:sz w:val="24"/>
          <w:szCs w:val="24"/>
        </w:rPr>
        <w:t xml:space="preserve"> со дня опубликования в системе объявления и приглашения на настоящую процедуру. </w:t>
      </w:r>
    </w:p>
    <w:p w14:paraId="618B2D07" w14:textId="77777777" w:rsidR="005B5B3E" w:rsidRDefault="005B5B3E" w:rsidP="005B5B3E">
      <w:pPr>
        <w:widowControl w:val="0"/>
        <w:ind w:firstLine="567"/>
        <w:jc w:val="both"/>
        <w:rPr>
          <w:rFonts w:ascii="GHEA Grapalat" w:hAnsi="GHEA Grapalat" w:cs="Sylfaen"/>
        </w:rPr>
      </w:pPr>
      <w:r>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334B484D" w14:textId="77777777" w:rsidR="005B5B3E" w:rsidRDefault="005B5B3E" w:rsidP="005B5B3E">
      <w:pPr>
        <w:widowControl w:val="0"/>
        <w:ind w:firstLine="567"/>
        <w:jc w:val="both"/>
        <w:rPr>
          <w:rFonts w:ascii="GHEA Grapalat" w:hAnsi="GHEA Grapalat" w:cs="Sylfaen"/>
        </w:rPr>
      </w:pPr>
      <w:r>
        <w:rPr>
          <w:rFonts w:ascii="GHEA Grapalat" w:hAnsi="GHEA Grapalat"/>
        </w:rPr>
        <w:t xml:space="preserve">Функции вскрывающих членов комиссии в системе упорядочены. </w:t>
      </w:r>
      <w:r>
        <w:rPr>
          <w:rFonts w:ascii="GHEA Grapalat" w:hAnsi="GHEA Grapalat"/>
        </w:rPr>
        <w:lastRenderedPageBreak/>
        <w:t>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14:paraId="6A218BE2"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14:paraId="24005C1B" w14:textId="77777777" w:rsidR="005B5B3E" w:rsidRDefault="005B5B3E" w:rsidP="005B5B3E">
      <w:pPr>
        <w:widowControl w:val="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патнадцати рабочих дней со дня истечения окончательного срока их подачи, а при превышении- в течение двадцати рабочих дней.</w:t>
      </w:r>
    </w:p>
    <w:p w14:paraId="3CDA4D14" w14:textId="77777777" w:rsidR="005B5B3E" w:rsidRDefault="005B5B3E" w:rsidP="005B5B3E">
      <w:pPr>
        <w:widowControl w:val="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 за исключением случая, установленного пунктом 8.9 части 1 настоящего приглашения.</w:t>
      </w:r>
    </w:p>
    <w:p w14:paraId="1DCBC6D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8.3.</w:t>
      </w:r>
      <w:r>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2D98FAE1"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8.4.</w:t>
      </w:r>
      <w:r>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60DD6779" w14:textId="62EBBB6E"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8.5.</w:t>
      </w:r>
      <w:r>
        <w:rPr>
          <w:rFonts w:ascii="GHEA Grapalat" w:hAnsi="GHEA Grapalat" w:cs="Times New Roman"/>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05D2A" w:rsidRPr="00E42EE8">
        <w:rPr>
          <w:rFonts w:ascii="GHEA Grapalat" w:hAnsi="GHEA Grapalat"/>
          <w:color w:val="FF0000"/>
          <w:sz w:val="24"/>
          <w:szCs w:val="24"/>
        </w:rPr>
        <w:t>установленным Центральным банком р. Армения на день открытия заявок</w:t>
      </w:r>
      <w:r w:rsidR="00605D2A">
        <w:rPr>
          <w:rStyle w:val="FootnoteReference"/>
          <w:rFonts w:ascii="GHEA Grapalat" w:hAnsi="GHEA Grapalat"/>
          <w:sz w:val="24"/>
          <w:szCs w:val="24"/>
        </w:rPr>
        <w:t xml:space="preserve"> </w:t>
      </w:r>
      <w:r>
        <w:rPr>
          <w:rStyle w:val="FootnoteReference"/>
          <w:rFonts w:ascii="GHEA Grapalat" w:hAnsi="GHEA Grapalat" w:cs="Times New Roman"/>
          <w:sz w:val="24"/>
          <w:szCs w:val="24"/>
        </w:rPr>
        <w:footnoteReference w:customMarkFollows="1" w:id="4"/>
        <w:t>11</w:t>
      </w:r>
      <w:r>
        <w:rPr>
          <w:rFonts w:ascii="GHEA Grapalat" w:hAnsi="GHEA Grapalat" w:cs="Times New Roman"/>
          <w:sz w:val="24"/>
          <w:szCs w:val="24"/>
        </w:rPr>
        <w:t>.</w:t>
      </w:r>
    </w:p>
    <w:p w14:paraId="28D76F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8.6.</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r>
        <w:rPr>
          <w:rFonts w:ascii="GHEA Grapalat" w:hAnsi="GHEA Grapalat"/>
          <w:sz w:val="24"/>
          <w:szCs w:val="24"/>
          <w:lang w:val="hy-AM"/>
        </w:rPr>
        <w:t xml:space="preserve"> </w:t>
      </w:r>
      <w:r>
        <w:rPr>
          <w:rFonts w:ascii="GHEA Grapalat" w:hAnsi="GHEA Grapalat"/>
          <w:sz w:val="24"/>
          <w:szCs w:val="24"/>
        </w:rPr>
        <w:t>При равенстве предложенных наименьших цен:</w:t>
      </w:r>
    </w:p>
    <w:p w14:paraId="6BE58264"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lang w:val="hy-AM"/>
        </w:rPr>
      </w:pPr>
      <w:r>
        <w:rPr>
          <w:rFonts w:ascii="GHEA Grapalat" w:hAnsi="GHEA Grapalat"/>
          <w:sz w:val="24"/>
          <w:szCs w:val="24"/>
        </w:rPr>
        <w:lastRenderedPageBreak/>
        <w:t>а.</w:t>
      </w:r>
      <w:r>
        <w:rPr>
          <w:rFonts w:ascii="GHEA Grapalat" w:hAnsi="GHEA Grapalat"/>
          <w:sz w:val="24"/>
          <w:szCs w:val="24"/>
        </w:rPr>
        <w:tab/>
        <w:t>для определения отобранного и непризнанных таковыми участников,</w:t>
      </w:r>
      <w:ins w:id="5" w:author="Inesa Kocharyan" w:date="2022-10-27T11:06:00Z">
        <w:r>
          <w:rPr>
            <w:rFonts w:ascii="GHEA Grapalat" w:hAnsi="GHEA Grapalat"/>
            <w:sz w:val="24"/>
            <w:szCs w:val="24"/>
          </w:rPr>
          <w:t xml:space="preserve"> </w:t>
        </w:r>
      </w:ins>
      <w:r>
        <w:rPr>
          <w:rFonts w:ascii="GHEA Grapalat" w:hAnsi="GHEA Grapalat"/>
          <w:sz w:val="24"/>
          <w:szCs w:val="24"/>
        </w:rPr>
        <w:t>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r>
        <w:rPr>
          <w:rFonts w:ascii="GHEA Grapalat" w:hAnsi="GHEA Grapalat"/>
          <w:sz w:val="24"/>
          <w:szCs w:val="24"/>
          <w:lang w:val="hy-AM"/>
        </w:rPr>
        <w:t>,</w:t>
      </w:r>
    </w:p>
    <w:p w14:paraId="5EC8180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3D4EE5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16CF6C2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участников, и до истечения предусмотренного для переговоров окончательного срока участник может пересмотреть свое ценовое предложение,</w:t>
      </w:r>
    </w:p>
    <w:p w14:paraId="2E7509BB"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t xml:space="preserve"> </w:t>
      </w:r>
      <w:r>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B03248C"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t xml:space="preserve"> </w:t>
      </w:r>
      <w:r>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9DF1F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0595CA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Pr>
          <w:rFonts w:ascii="GHEA Grapalat" w:hAnsi="GHEA Grapalat"/>
        </w:rPr>
        <w:t xml:space="preserve">препятствуя нормальному </w:t>
      </w:r>
      <w:r>
        <w:rPr>
          <w:rFonts w:ascii="GHEA Grapalat" w:hAnsi="GHEA Grapalat"/>
        </w:rPr>
        <w:lastRenderedPageBreak/>
        <w:t>функционированию комиссии.</w:t>
      </w:r>
    </w:p>
    <w:p w14:paraId="27B5BBDD" w14:textId="77777777" w:rsidR="00DF6C14" w:rsidRDefault="00DF6C14" w:rsidP="00DF6C1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 xml:space="preserve">включая тот случай,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6F654B">
        <w:rPr>
          <w:rFonts w:ascii="GHEA Grapalat" w:hAnsi="GHEA Grapalat"/>
          <w:sz w:val="24"/>
          <w:szCs w:val="24"/>
        </w:rPr>
        <w:t>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6F654B">
        <w:rPr>
          <w:rFonts w:ascii="GHEA Grapalat" w:hAnsi="GHEA Grapalat"/>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sidRPr="00704C42">
        <w:rPr>
          <w:rFonts w:ascii="GHEA Grapalat" w:hAnsi="GHEA Grapalat"/>
          <w:sz w:val="24"/>
          <w:szCs w:val="24"/>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1F4C57C" w14:textId="77777777" w:rsidR="00DF6C14" w:rsidRDefault="00DF6C14" w:rsidP="00DF6C14">
      <w:pPr>
        <w:pStyle w:val="norm"/>
        <w:widowControl w:val="0"/>
        <w:tabs>
          <w:tab w:val="left" w:pos="1134"/>
        </w:tabs>
        <w:spacing w:after="160" w:line="240" w:lineRule="auto"/>
        <w:ind w:firstLine="567"/>
        <w:rPr>
          <w:ins w:id="6" w:author="Inesa Kocharyan" w:date="2025-07-01T17:27:00Z"/>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648E25E" w14:textId="77777777" w:rsidR="00DF6C14" w:rsidRPr="00704C42" w:rsidRDefault="00DF6C14" w:rsidP="00DF6C14">
      <w:pPr>
        <w:pStyle w:val="norm"/>
        <w:widowControl w:val="0"/>
        <w:tabs>
          <w:tab w:val="left" w:pos="1134"/>
        </w:tabs>
        <w:spacing w:after="160" w:line="240" w:lineRule="auto"/>
        <w:ind w:firstLine="567"/>
        <w:rPr>
          <w:rFonts w:ascii="GHEA Grapalat" w:hAnsi="GHEA Grapalat" w:cs="Sylfaen"/>
          <w:sz w:val="24"/>
          <w:szCs w:val="24"/>
        </w:rPr>
      </w:pPr>
      <w:r w:rsidRPr="00704C42">
        <w:rPr>
          <w:rFonts w:ascii="GHEA Grapalat" w:hAnsi="GHEA Grapalat"/>
          <w:sz w:val="24"/>
          <w:szCs w:val="24"/>
          <w:lang w:val="hy-AM"/>
        </w:rPr>
        <w:t xml:space="preserve">8.9.1 </w:t>
      </w:r>
      <w:r w:rsidRPr="00704C42">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w:t>
      </w:r>
      <w:r w:rsidRPr="006F654B">
        <w:rPr>
          <w:rFonts w:ascii="GHEA Grapalat" w:hAnsi="GHEA Grapalat"/>
          <w:sz w:val="24"/>
          <w:szCs w:val="24"/>
        </w:rPr>
        <w:t>постановления</w:t>
      </w:r>
      <w:r w:rsidRPr="00704C42">
        <w:rPr>
          <w:rFonts w:ascii="GHEA Grapalat" w:hAnsi="GHEA Grapalat"/>
          <w:sz w:val="24"/>
          <w:szCs w:val="24"/>
        </w:rPr>
        <w:t xml:space="preserve"> Правительства РА от 20.06.2025 № 817-А, заявка участника отклоняется.</w:t>
      </w:r>
    </w:p>
    <w:p w14:paraId="59A79F97"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8.10.</w:t>
      </w:r>
      <w:r>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EA23F1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8.11.</w:t>
      </w:r>
      <w:r>
        <w:rPr>
          <w:rFonts w:ascii="GHEA Grapalat" w:hAnsi="GHEA Grapalat"/>
          <w:sz w:val="24"/>
          <w:szCs w:val="24"/>
        </w:rPr>
        <w:tab/>
      </w:r>
      <w:r>
        <w:rPr>
          <w:rFonts w:ascii="GHEA Grapalat" w:hAnsi="GHEA Grapalat"/>
        </w:rPr>
        <w:t xml:space="preserve"> </w:t>
      </w:r>
      <w:r>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 </w:t>
      </w:r>
    </w:p>
    <w:p w14:paraId="015C44E2"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8.12.</w:t>
      </w:r>
      <w:r>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4BCB438E"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8.13.</w:t>
      </w:r>
      <w:r>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4FEB73EE"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опубликовывает в бюллетене воспроизведенный (отсканированный) с</w:t>
      </w:r>
      <w:r>
        <w:rPr>
          <w:rFonts w:ascii="Courier New" w:hAnsi="Courier New" w:cs="Courier New"/>
          <w:sz w:val="24"/>
          <w:szCs w:val="24"/>
          <w:lang w:val="en-US"/>
        </w:rPr>
        <w:t> </w:t>
      </w:r>
      <w:r>
        <w:rPr>
          <w:rFonts w:ascii="GHEA Grapalat" w:hAnsi="GHEA Grapalat"/>
          <w:sz w:val="24"/>
          <w:szCs w:val="24"/>
        </w:rPr>
        <w:t xml:space="preserve">оригинала вариант протокола заседания по вскрытию заявок  и сводный лист рассмотрения обоснований, указанных в пункте 3.5 части 1 настоящего </w:t>
      </w:r>
      <w:r>
        <w:rPr>
          <w:rFonts w:ascii="GHEA Grapalat" w:hAnsi="GHEA Grapalat"/>
          <w:sz w:val="24"/>
          <w:szCs w:val="24"/>
        </w:rPr>
        <w:lastRenderedPageBreak/>
        <w:t>приглашения, содержащий также сведения о дате получения обоснований и адресах электронной почты.</w:t>
      </w:r>
      <w:r>
        <w:t xml:space="preserve"> </w:t>
      </w:r>
      <w:r>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16CB527F"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опубликовывает в бюллетене воспроизведенные (отсканированные) с</w:t>
      </w:r>
      <w:r>
        <w:rPr>
          <w:rFonts w:ascii="Courier New" w:hAnsi="Courier New" w:cs="Courier New"/>
          <w:sz w:val="24"/>
          <w:szCs w:val="24"/>
          <w:lang w:val="en-US"/>
        </w:rPr>
        <w:t> </w:t>
      </w:r>
      <w:r>
        <w:rPr>
          <w:rFonts w:ascii="GHEA Grapalat" w:hAnsi="GHEA Grapalat"/>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1288E3B" w14:textId="77777777" w:rsidR="005B5B3E" w:rsidRDefault="005B5B3E" w:rsidP="005B5B3E">
      <w:pPr>
        <w:widowControl w:val="0"/>
        <w:tabs>
          <w:tab w:val="left" w:pos="1276"/>
        </w:tabs>
        <w:jc w:val="both"/>
        <w:rPr>
          <w:rFonts w:ascii="GHEA Grapalat" w:hAnsi="GHEA Grapalat"/>
          <w:color w:val="000000" w:themeColor="text1"/>
        </w:rPr>
      </w:pPr>
      <w:r>
        <w:rPr>
          <w:rFonts w:ascii="GHEA Grapalat" w:hAnsi="GHEA Grapalat"/>
        </w:rPr>
        <w:t>8.</w:t>
      </w:r>
      <w:r>
        <w:rPr>
          <w:rFonts w:ascii="GHEA Grapalat" w:hAnsi="GHEA Grapalat"/>
          <w:lang w:val="hy-AM"/>
        </w:rPr>
        <w:t>14</w:t>
      </w:r>
      <w:r>
        <w:rPr>
          <w:rFonts w:ascii="GHEA Grapalat" w:hAnsi="GHEA Grapalat"/>
        </w:rPr>
        <w:t xml:space="preserve">.В случае выявления </w:t>
      </w:r>
      <w:r>
        <w:rPr>
          <w:rFonts w:ascii="GHEA Grapalat" w:hAnsi="GHEA Grapalat"/>
          <w:color w:val="000000" w:themeColor="text1"/>
        </w:rPr>
        <w:t xml:space="preserve">оснований, предусмотренных пунктом 6 части 1 статьи 6 Закона, </w:t>
      </w:r>
      <w:r>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color w:val="000000" w:themeColor="text1"/>
        </w:rPr>
        <w:t xml:space="preserve"> </w:t>
      </w:r>
    </w:p>
    <w:p w14:paraId="5BE53AD5" w14:textId="77777777" w:rsidR="005B5B3E" w:rsidRDefault="005B5B3E" w:rsidP="005B5B3E">
      <w:pPr>
        <w:widowControl w:val="0"/>
        <w:tabs>
          <w:tab w:val="left" w:pos="1276"/>
        </w:tabs>
        <w:rPr>
          <w:rFonts w:ascii="GHEA Grapalat" w:hAnsi="GHEA Grapalat"/>
        </w:rPr>
      </w:pPr>
      <w:r>
        <w:rPr>
          <w:rFonts w:ascii="GHEA Grapalat" w:hAnsi="GHEA Grapalat"/>
        </w:rPr>
        <w:t>Если:</w:t>
      </w:r>
    </w:p>
    <w:p w14:paraId="040EEF93" w14:textId="77777777" w:rsidR="005B5B3E" w:rsidRDefault="005B5B3E" w:rsidP="005B5B3E">
      <w:pPr>
        <w:widowControl w:val="0"/>
        <w:ind w:left="284"/>
        <w:contextualSpacing/>
        <w:jc w:val="both"/>
        <w:rPr>
          <w:rFonts w:ascii="GHEA Grapalat" w:hAnsi="GHEA Grapalat"/>
        </w:rPr>
      </w:pPr>
      <w:r>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C0986FC" w14:textId="77777777" w:rsidR="005B5B3E" w:rsidRDefault="005B5B3E" w:rsidP="005B5B3E">
      <w:pPr>
        <w:widowControl w:val="0"/>
        <w:ind w:left="284"/>
        <w:contextualSpacing/>
        <w:jc w:val="both"/>
        <w:rPr>
          <w:ins w:id="7" w:author="Inesa Kocharyan" w:date="2023-07-06T16:48:00Z"/>
          <w:rFonts w:ascii="GHEA Grapalat" w:hAnsi="GHEA Grapalat"/>
        </w:rPr>
      </w:pPr>
      <w:r>
        <w:rPr>
          <w:rFonts w:ascii="GHEA Grapalat" w:hAnsi="GHEA Grapalat"/>
        </w:rPr>
        <w:t xml:space="preserve">-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w:t>
      </w:r>
      <w:r>
        <w:rPr>
          <w:rFonts w:ascii="GHEA Grapalat" w:hAnsi="GHEA Grapalat"/>
        </w:rPr>
        <w:lastRenderedPageBreak/>
        <w:t>в список.</w:t>
      </w:r>
    </w:p>
    <w:p w14:paraId="7A877512" w14:textId="77777777" w:rsidR="00361F5B" w:rsidRDefault="005B5B3E" w:rsidP="00361F5B">
      <w:pPr>
        <w:widowControl w:val="0"/>
        <w:tabs>
          <w:tab w:val="left" w:pos="1134"/>
        </w:tabs>
        <w:jc w:val="both"/>
        <w:rPr>
          <w:ins w:id="8" w:author="Inesa Kocharyan" w:date="2025-07-01T17:28:00Z"/>
          <w:rFonts w:ascii="GHEA Grapalat" w:hAnsi="GHEA Grapalat" w:cs="Sylfaen"/>
          <w:lang w:val="hy-AM"/>
        </w:rPr>
      </w:pPr>
      <w:r>
        <w:rPr>
          <w:rFonts w:ascii="GHEA Grapalat" w:hAnsi="GHEA Grapalat" w:cs="Sylfaen"/>
        </w:rPr>
        <w:t xml:space="preserve">        </w:t>
      </w:r>
      <w:r w:rsidR="00361F5B" w:rsidRPr="00F96C75">
        <w:rPr>
          <w:rFonts w:ascii="GHEA Grapalat" w:hAnsi="GHEA Grapalat" w:cs="Sylfaen"/>
        </w:rPr>
        <w:t>При этом</w:t>
      </w:r>
      <w:r w:rsidR="00361F5B">
        <w:rPr>
          <w:rFonts w:ascii="GHEA Grapalat" w:hAnsi="GHEA Grapalat" w:cs="Sylfaen"/>
          <w:lang w:val="hy-AM"/>
        </w:rPr>
        <w:t>;</w:t>
      </w:r>
    </w:p>
    <w:p w14:paraId="39A33398" w14:textId="77777777" w:rsidR="00361F5B" w:rsidRDefault="00361F5B" w:rsidP="00361F5B">
      <w:pPr>
        <w:widowControl w:val="0"/>
        <w:tabs>
          <w:tab w:val="left" w:pos="1134"/>
        </w:tabs>
        <w:jc w:val="both"/>
        <w:rPr>
          <w:ins w:id="9" w:author="Inesa Kocharyan" w:date="2025-07-01T17:30:00Z"/>
          <w:rFonts w:ascii="GHEA Grapalat" w:hAnsi="GHEA Grapalat" w:cs="Sylfaen"/>
        </w:rPr>
      </w:pPr>
      <w:r>
        <w:rPr>
          <w:rFonts w:ascii="GHEA Grapalat" w:hAnsi="GHEA Grapalat" w:cs="Sylfaen"/>
          <w:lang w:val="hy-AM"/>
        </w:rPr>
        <w:t>-</w:t>
      </w:r>
      <w:r w:rsidRPr="00F96C75">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6C0817">
        <w:rPr>
          <w:rFonts w:ascii="GHEA Grapalat" w:hAnsi="GHEA Grapalat"/>
        </w:rPr>
        <w:t>в том числе, когда лицо, включённое в список, предусмотренный подпунктом 2 пункта</w:t>
      </w:r>
      <w:r w:rsidRPr="006C0817">
        <w:rPr>
          <w:rFonts w:ascii="GHEA Grapalat" w:hAnsi="GHEA Grapalat"/>
          <w:lang w:val="hy-AM"/>
        </w:rPr>
        <w:t xml:space="preserve"> 2</w:t>
      </w:r>
      <w:r w:rsidRPr="006C0817">
        <w:rPr>
          <w:rFonts w:ascii="GHEA Grapalat" w:hAnsi="GHEA Grapalat"/>
        </w:rPr>
        <w:t xml:space="preserve"> постановления Правительства РА от 20.06.2025 № 817-А, предлагается участником в качестве агента / исполнителя/</w:t>
      </w:r>
      <w:r w:rsidRPr="006C0817">
        <w:rPr>
          <w:rFonts w:ascii="GHEA Grapalat" w:hAnsi="GHEA Grapalat" w:cs="Sylfaen"/>
        </w:rPr>
        <w:t xml:space="preserve"> </w:t>
      </w:r>
      <w:r w:rsidRPr="00F96C75">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4FF1207" w14:textId="77777777" w:rsidR="00361F5B" w:rsidRPr="004478C6" w:rsidRDefault="00361F5B" w:rsidP="00361F5B">
      <w:pPr>
        <w:widowControl w:val="0"/>
        <w:tabs>
          <w:tab w:val="left" w:pos="0"/>
        </w:tabs>
        <w:ind w:left="142" w:firstLine="785"/>
        <w:jc w:val="both"/>
        <w:rPr>
          <w:rFonts w:ascii="GHEA Grapalat" w:hAnsi="GHEA Grapalat"/>
        </w:rPr>
      </w:pPr>
      <w:r w:rsidRPr="004478C6">
        <w:rPr>
          <w:rFonts w:ascii="GHEA Grapalat" w:hAnsi="GHEA Grapalat" w:cs="Sylfaen"/>
        </w:rPr>
        <w:t>-</w:t>
      </w:r>
      <w:r w:rsidRPr="004478C6">
        <w:rPr>
          <w:rFonts w:ascii="GHEA Grapalat" w:hAnsi="GHEA Grapalat"/>
        </w:rPr>
        <w:t xml:space="preserve"> Обстоятельство, предусмотренное в пункте 8.</w:t>
      </w:r>
      <w:r w:rsidRPr="004478C6">
        <w:rPr>
          <w:rFonts w:ascii="GHEA Grapalat" w:hAnsi="GHEA Grapalat"/>
          <w:lang w:val="hy-AM"/>
        </w:rPr>
        <w:t>9.1</w:t>
      </w:r>
      <w:r w:rsidRPr="004478C6">
        <w:rPr>
          <w:rFonts w:ascii="GHEA Grapalat" w:hAnsi="GHEA Grapalat"/>
        </w:rPr>
        <w:t xml:space="preserve"> части</w:t>
      </w:r>
      <w:r w:rsidRPr="004478C6">
        <w:rPr>
          <w:rFonts w:ascii="GHEA Grapalat" w:hAnsi="GHEA Grapalat"/>
          <w:lang w:val="hy-AM"/>
        </w:rPr>
        <w:t xml:space="preserve"> 1</w:t>
      </w:r>
      <w:r w:rsidRPr="004478C6">
        <w:rPr>
          <w:rFonts w:ascii="GHEA Grapalat" w:hAnsi="GHEA Grapalat"/>
        </w:rPr>
        <w:t xml:space="preserve"> настоящего приглашения, не считается нарушением обязательств, взятых в рамках процесса закупки.</w:t>
      </w:r>
    </w:p>
    <w:p w14:paraId="35A50198" w14:textId="08637F26" w:rsidR="005B5B3E" w:rsidRDefault="005B5B3E" w:rsidP="00361F5B">
      <w:pPr>
        <w:widowControl w:val="0"/>
        <w:tabs>
          <w:tab w:val="left" w:pos="1134"/>
        </w:tabs>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63AF658" w14:textId="77777777" w:rsidR="005B5B3E" w:rsidRDefault="005B5B3E" w:rsidP="005B5B3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 xml:space="preserve">6 </w:t>
      </w:r>
      <w:r>
        <w:rPr>
          <w:rFonts w:ascii="GHEA Grapalat" w:hAnsi="GHEA Grapalat"/>
          <w:sz w:val="24"/>
          <w:szCs w:val="24"/>
        </w:rPr>
        <w:t>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F094470" w14:textId="77777777" w:rsidR="005B5B3E" w:rsidRDefault="005B5B3E" w:rsidP="005B5B3E">
      <w:pPr>
        <w:pStyle w:val="BodyTextIndent2"/>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rPr>
        <w:t>8.1</w:t>
      </w:r>
      <w:r>
        <w:rPr>
          <w:rFonts w:ascii="GHEA Grapalat" w:hAnsi="GHEA Grapalat"/>
          <w:sz w:val="24"/>
          <w:szCs w:val="24"/>
          <w:lang w:val="hy-AM"/>
        </w:rPr>
        <w:t>7</w:t>
      </w:r>
      <w:r>
        <w:rPr>
          <w:rFonts w:ascii="GHEA Grapalat" w:hAnsi="GHEA Grapalat"/>
          <w:sz w:val="24"/>
          <w:szCs w:val="24"/>
        </w:rPr>
        <w:t>.</w:t>
      </w:r>
      <w:r>
        <w:rPr>
          <w:rFonts w:ascii="GHEA Grapalat" w:hAnsi="GHEA Grapalat"/>
          <w:sz w:val="24"/>
          <w:szCs w:val="24"/>
        </w:rPr>
        <w:tab/>
      </w:r>
      <w:r>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1937EEA"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8.1</w:t>
      </w:r>
      <w:r>
        <w:rPr>
          <w:rFonts w:ascii="GHEA Grapalat" w:hAnsi="GHEA Grapalat"/>
          <w:lang w:val="hy-AM"/>
        </w:rPr>
        <w:t>8</w:t>
      </w:r>
      <w:r>
        <w:rPr>
          <w:rFonts w:ascii="GHEA Grapalat" w:hAnsi="GHEA Grapalat"/>
        </w:rPr>
        <w:t>.</w:t>
      </w:r>
      <w:r>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278A529" w14:textId="77777777" w:rsidR="005B5B3E" w:rsidRDefault="005B5B3E" w:rsidP="005B5B3E">
      <w:pPr>
        <w:widowControl w:val="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964DAAF"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Участники, являющиеся резидентами Республики Армения, удостоверяют </w:t>
      </w:r>
      <w:r>
        <w:rPr>
          <w:rFonts w:ascii="GHEA Grapalat" w:hAnsi="GHEA Grapalat"/>
          <w:sz w:val="24"/>
          <w:szCs w:val="24"/>
        </w:rPr>
        <w:lastRenderedPageBreak/>
        <w:t>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D26154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Pr>
          <w:rFonts w:ascii="GHEA Grapalat" w:hAnsi="GHEA Grapalat"/>
          <w:sz w:val="24"/>
          <w:szCs w:val="24"/>
        </w:rPr>
        <w:t>скрепляются печатью.</w:t>
      </w:r>
    </w:p>
    <w:p w14:paraId="29A0C14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8.2</w:t>
      </w:r>
      <w:r>
        <w:rPr>
          <w:rFonts w:ascii="GHEA Grapalat" w:hAnsi="GHEA Grapalat"/>
          <w:lang w:val="hy-AM"/>
        </w:rPr>
        <w:t>0</w:t>
      </w:r>
      <w:r>
        <w:rPr>
          <w:rFonts w:ascii="GHEA Grapalat" w:hAnsi="GHEA Grapalat"/>
        </w:rPr>
        <w:t>.</w:t>
      </w:r>
      <w:r>
        <w:rPr>
          <w:rFonts w:ascii="GHEA Grapalat" w:hAnsi="GHEA Grapalat"/>
        </w:rPr>
        <w:tab/>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8.13-8.</w:t>
      </w:r>
      <w:r>
        <w:rPr>
          <w:rFonts w:ascii="GHEA Grapalat" w:hAnsi="GHEA Grapalat"/>
          <w:lang w:val="hy-AM"/>
        </w:rPr>
        <w:t xml:space="preserve">20 </w:t>
      </w:r>
      <w:r>
        <w:rPr>
          <w:rFonts w:ascii="GHEA Grapalat" w:hAnsi="GHEA Grapalat"/>
        </w:rPr>
        <w:t>части 1 настоящего Приглашения.</w:t>
      </w:r>
    </w:p>
    <w:p w14:paraId="1724447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1</w:t>
      </w:r>
      <w:r>
        <w:rPr>
          <w:rFonts w:ascii="GHEA Grapalat" w:hAnsi="GHEA Grapalat"/>
          <w:sz w:val="24"/>
          <w:szCs w:val="24"/>
        </w:rPr>
        <w:t>.</w:t>
      </w:r>
      <w:r>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5648557"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C5C4633" w14:textId="77777777" w:rsidR="005B5B3E" w:rsidRDefault="005B5B3E" w:rsidP="005B5B3E">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2</w:t>
      </w:r>
      <w:r>
        <w:rPr>
          <w:rFonts w:ascii="GHEA Grapalat" w:hAnsi="GHEA Grapalat"/>
          <w:sz w:val="24"/>
          <w:szCs w:val="24"/>
        </w:rPr>
        <w:t>.</w:t>
      </w:r>
      <w:r>
        <w:rPr>
          <w:rFonts w:ascii="GHEA Grapalat" w:hAnsi="GHEA Grapalat"/>
          <w:sz w:val="24"/>
          <w:szCs w:val="24"/>
        </w:rPr>
        <w:tab/>
        <w:t>С целью применения пункта 8.2</w:t>
      </w:r>
      <w:r>
        <w:rPr>
          <w:rFonts w:ascii="GHEA Grapalat" w:hAnsi="GHEA Grapalat"/>
          <w:sz w:val="24"/>
          <w:szCs w:val="24"/>
          <w:lang w:val="hy-AM"/>
        </w:rPr>
        <w:t>1</w:t>
      </w:r>
      <w:r>
        <w:rPr>
          <w:rFonts w:ascii="GHEA Grapalat" w:hAnsi="GHEA Grapalat"/>
          <w:sz w:val="24"/>
          <w:szCs w:val="24"/>
        </w:rPr>
        <w:t>. части 1 настоящего приглашения может быть созвано внеочередное заседание комиссии.</w:t>
      </w:r>
    </w:p>
    <w:p w14:paraId="5AFE0C6F"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5F2FEC78"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4C8F91E2" w14:textId="77777777" w:rsidR="005B5B3E" w:rsidRDefault="005B5B3E" w:rsidP="005B5B3E">
      <w:pPr>
        <w:pStyle w:val="norm"/>
        <w:widowControl w:val="0"/>
        <w:tabs>
          <w:tab w:val="left" w:pos="1134"/>
        </w:tabs>
        <w:spacing w:line="240" w:lineRule="auto"/>
        <w:ind w:firstLine="567"/>
        <w:rPr>
          <w:rFonts w:ascii="GHEA Grapalat" w:hAnsi="GHEA Grapalat"/>
          <w:spacing w:val="-6"/>
          <w:sz w:val="24"/>
          <w:szCs w:val="24"/>
        </w:rPr>
      </w:pPr>
      <w:r>
        <w:rPr>
          <w:rFonts w:ascii="GHEA Grapalat" w:hAnsi="GHEA Grapalat"/>
          <w:sz w:val="24"/>
          <w:szCs w:val="24"/>
        </w:rPr>
        <w:t>2)</w:t>
      </w:r>
      <w:r>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3ADC6039"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rPr>
        <w:t>8.24.</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33642B5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5</w:t>
      </w:r>
      <w:r>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4E0ABFD" w14:textId="5025169A" w:rsidR="005B5B3E" w:rsidRDefault="005B5B3E" w:rsidP="005B5B3E">
      <w:pPr>
        <w:pStyle w:val="BodyTextIndent2"/>
        <w:widowControl w:val="0"/>
        <w:spacing w:line="240" w:lineRule="auto"/>
        <w:ind w:firstLine="567"/>
        <w:rPr>
          <w:ins w:id="10" w:author="Vardan" w:date="2022-05-29T21:13:00Z"/>
          <w:rFonts w:ascii="GHEA Grapalat" w:hAnsi="GHEA Grapalat"/>
          <w:sz w:val="24"/>
          <w:szCs w:val="24"/>
        </w:rPr>
      </w:pPr>
      <w:r>
        <w:rPr>
          <w:rFonts w:ascii="GHEA Grapalat" w:hAnsi="GHEA Grapalat"/>
          <w:sz w:val="24"/>
          <w:szCs w:val="24"/>
        </w:rPr>
        <w:t xml:space="preserve">Период ожидания в случае настоящей процедуры составляет </w:t>
      </w:r>
      <w:r w:rsidRPr="005842DC">
        <w:rPr>
          <w:rFonts w:ascii="GHEA Grapalat" w:hAnsi="GHEA Grapalat"/>
          <w:b/>
          <w:bCs/>
          <w:sz w:val="24"/>
          <w:szCs w:val="24"/>
        </w:rPr>
        <w:t>"</w:t>
      </w:r>
      <w:r w:rsidR="005842DC" w:rsidRPr="005842DC">
        <w:rPr>
          <w:rFonts w:ascii="GHEA Grapalat" w:hAnsi="GHEA Grapalat"/>
          <w:b/>
          <w:bCs/>
          <w:sz w:val="24"/>
          <w:szCs w:val="24"/>
        </w:rPr>
        <w:t>10</w:t>
      </w:r>
      <w:r w:rsidRPr="005842DC">
        <w:rPr>
          <w:rFonts w:ascii="GHEA Grapalat" w:hAnsi="GHEA Grapalat"/>
          <w:b/>
          <w:bCs/>
          <w:sz w:val="24"/>
          <w:szCs w:val="24"/>
        </w:rPr>
        <w:t>"</w:t>
      </w:r>
      <w:r>
        <w:rPr>
          <w:rFonts w:ascii="GHEA Grapalat" w:hAnsi="GHEA Grapalat"/>
          <w:sz w:val="24"/>
          <w:szCs w:val="24"/>
        </w:rPr>
        <w:t xml:space="preserve"> календарных дней. Период ожидания:</w:t>
      </w:r>
    </w:p>
    <w:p w14:paraId="5A32BF88" w14:textId="77777777" w:rsidR="005B5B3E" w:rsidRDefault="005B5B3E" w:rsidP="005B5B3E">
      <w:pPr>
        <w:pStyle w:val="BodyTextIndent2"/>
        <w:widowControl w:val="0"/>
        <w:numPr>
          <w:ilvl w:val="0"/>
          <w:numId w:val="4"/>
        </w:numPr>
        <w:spacing w:line="240" w:lineRule="auto"/>
        <w:rPr>
          <w:rFonts w:ascii="GHEA Grapalat" w:hAnsi="GHEA Grapalat"/>
          <w:i/>
          <w:sz w:val="24"/>
          <w:szCs w:val="24"/>
        </w:rPr>
      </w:pPr>
      <w:r>
        <w:rPr>
          <w:rFonts w:ascii="GHEA Grapalat" w:hAnsi="GHEA Grapalat"/>
          <w:sz w:val="24"/>
          <w:szCs w:val="24"/>
        </w:rPr>
        <w:t>не применим, если заявку подал только один участник, с которым заключается договор.</w:t>
      </w:r>
    </w:p>
    <w:p w14:paraId="67EAAE34" w14:textId="77777777" w:rsidR="005B5B3E" w:rsidRDefault="005B5B3E" w:rsidP="005B5B3E">
      <w:pPr>
        <w:pStyle w:val="norm"/>
        <w:widowControl w:val="0"/>
        <w:numPr>
          <w:ilvl w:val="0"/>
          <w:numId w:val="4"/>
        </w:numPr>
        <w:tabs>
          <w:tab w:val="left" w:pos="1276"/>
        </w:tabs>
        <w:spacing w:line="240" w:lineRule="auto"/>
        <w:rPr>
          <w:rFonts w:ascii="GHEA Grapalat" w:hAnsi="GHEA Grapalat"/>
          <w:sz w:val="24"/>
          <w:szCs w:val="24"/>
        </w:rPr>
      </w:pPr>
      <w:r>
        <w:rPr>
          <w:rFonts w:ascii="GHEA Grapalat" w:hAnsi="GHEA Grapalat"/>
          <w:sz w:val="24"/>
          <w:szCs w:val="24"/>
        </w:rPr>
        <w:t xml:space="preserve">- применим также в том случае, когда заявку подал только один </w:t>
      </w:r>
      <w:r>
        <w:rPr>
          <w:rFonts w:ascii="GHEA Grapalat" w:hAnsi="GHEA Grapalat"/>
          <w:sz w:val="24"/>
          <w:szCs w:val="24"/>
        </w:rPr>
        <w:lastRenderedPageBreak/>
        <w:t>участник и она была</w:t>
      </w:r>
      <w:r>
        <w:rPr>
          <w:rFonts w:ascii="GHEA Grapalat" w:hAnsi="GHEA Grapalat"/>
          <w:szCs w:val="22"/>
        </w:rPr>
        <w:t xml:space="preserve"> </w:t>
      </w:r>
      <w:r>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129ED03" w14:textId="77777777" w:rsidR="005B5B3E" w:rsidRDefault="005B5B3E" w:rsidP="005B5B3E">
      <w:pPr>
        <w:pStyle w:val="norm"/>
        <w:widowControl w:val="0"/>
        <w:tabs>
          <w:tab w:val="left" w:pos="1276"/>
        </w:tabs>
        <w:spacing w:line="240" w:lineRule="auto"/>
        <w:ind w:left="636"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0766A0D" w14:textId="77777777" w:rsidR="005B5B3E" w:rsidRDefault="005B5B3E" w:rsidP="005B5B3E">
      <w:pPr>
        <w:widowControl w:val="0"/>
        <w:jc w:val="center"/>
        <w:rPr>
          <w:rFonts w:ascii="GHEA Grapalat" w:hAnsi="GHEA Grapalat" w:cs="Arial"/>
          <w:b/>
          <w:iCs/>
        </w:rPr>
      </w:pPr>
      <w:r>
        <w:rPr>
          <w:rFonts w:ascii="GHEA Grapalat" w:hAnsi="GHEA Grapalat"/>
          <w:b/>
        </w:rPr>
        <w:t xml:space="preserve">9. ЗАКЛЮЧЕНИЕ ДОГОВОРА </w:t>
      </w:r>
    </w:p>
    <w:p w14:paraId="49CF460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FBE0AB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9.2.</w:t>
      </w:r>
      <w:r>
        <w:rPr>
          <w:rFonts w:ascii="GHEA Grapalat" w:hAnsi="GHEA Grapalat"/>
        </w:rPr>
        <w:tab/>
        <w:t>На четвертый рабочий день следующий за окончанием периода ожидания, установленного пунктом 8.2</w:t>
      </w:r>
      <w:r>
        <w:rPr>
          <w:rFonts w:ascii="GHEA Grapalat" w:hAnsi="GHEA Grapalat"/>
          <w:lang w:val="hy-AM"/>
        </w:rPr>
        <w:t>5</w:t>
      </w:r>
      <w:r>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w:t>
      </w:r>
      <w:r>
        <w:rPr>
          <w:rFonts w:ascii="GHEA Grapalat" w:hAnsi="GHEA Grapalat"/>
          <w:lang w:val="hy-AM"/>
        </w:rPr>
        <w:t xml:space="preserve">5 </w:t>
      </w:r>
      <w:r>
        <w:rPr>
          <w:rFonts w:ascii="GHEA Grapalat" w:hAnsi="GHEA Grapalat"/>
        </w:rPr>
        <w:t>части 1 настоящего Приглашения.</w:t>
      </w:r>
    </w:p>
    <w:p w14:paraId="28AE646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54E8D4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9.4.</w:t>
      </w:r>
      <w:r>
        <w:rPr>
          <w:rFonts w:ascii="GHEA Grapalat" w:hAnsi="GHEA Grapalat"/>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18F7A3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9.5.</w:t>
      </w:r>
      <w:r>
        <w:rPr>
          <w:rFonts w:ascii="GHEA Grapalat" w:hAnsi="GHEA Grapalat"/>
        </w:rPr>
        <w:tab/>
      </w:r>
      <w:r>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rPr>
        <w:t xml:space="preserve"> то он лишается права подписания договора. </w:t>
      </w:r>
      <w:r>
        <w:rPr>
          <w:rFonts w:ascii="GHEA Grapalat" w:hAnsi="GHEA Grapalat"/>
        </w:rPr>
        <w:t xml:space="preserve"> </w:t>
      </w:r>
    </w:p>
    <w:p w14:paraId="284FA4FC" w14:textId="77777777" w:rsidR="005B5B3E" w:rsidRDefault="005B5B3E" w:rsidP="005B5B3E">
      <w:pPr>
        <w:widowControl w:val="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27922B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9.6.</w:t>
      </w:r>
      <w:r>
        <w:rPr>
          <w:rFonts w:ascii="GHEA Grapalat" w:hAnsi="GHEA Grapalat"/>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C350DFC"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lastRenderedPageBreak/>
        <w:t>9.7.</w:t>
      </w:r>
      <w:r>
        <w:rPr>
          <w:rFonts w:ascii="GHEA Grapalat" w:hAnsi="GHEA Grapalat" w:cs="Times New Roman"/>
          <w:sz w:val="24"/>
          <w:szCs w:val="24"/>
        </w:rPr>
        <w:tab/>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Pr>
          <w:rFonts w:ascii="GHEA Grapalat" w:hAnsi="GHEA Grapalat" w:cs="Times New Roman"/>
          <w:i/>
          <w:spacing w:val="-8"/>
          <w:sz w:val="24"/>
          <w:szCs w:val="24"/>
        </w:rPr>
        <w:t xml:space="preserve"> </w:t>
      </w:r>
    </w:p>
    <w:p w14:paraId="2A665809"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9.8.</w:t>
      </w:r>
      <w:r>
        <w:rPr>
          <w:rFonts w:ascii="GHEA Grapalat" w:hAnsi="GHEA Grapalat" w:cs="Times New Roman"/>
          <w:sz w:val="24"/>
          <w:szCs w:val="24"/>
        </w:rPr>
        <w:tab/>
        <w:t>На следующий рабочий день после заключения договора секретарь Комиссии завершает процедуру в системе.</w:t>
      </w:r>
    </w:p>
    <w:p w14:paraId="334C22CB" w14:textId="77777777" w:rsidR="005B5B3E" w:rsidRDefault="005B5B3E" w:rsidP="005B5B3E">
      <w:pPr>
        <w:widowControl w:val="0"/>
        <w:jc w:val="center"/>
        <w:rPr>
          <w:rFonts w:ascii="GHEA Grapalat" w:hAnsi="GHEA Grapalat" w:cs="Arial"/>
          <w:b/>
          <w:iCs/>
        </w:rPr>
      </w:pPr>
      <w:r>
        <w:rPr>
          <w:rFonts w:ascii="GHEA Grapalat" w:hAnsi="GHEA Grapalat"/>
          <w:b/>
        </w:rPr>
        <w:t xml:space="preserve">10. ОБЕСПЕЧЕНИЯ КВАЛИФИКАЦИИ И ДОГОВОРА </w:t>
      </w:r>
    </w:p>
    <w:p w14:paraId="0ADF913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color w:val="000000" w:themeColor="text1"/>
          <w:vertAlign w:val="superscript"/>
        </w:rPr>
        <w:t>12,1</w:t>
      </w:r>
      <w:r>
        <w:rPr>
          <w:rFonts w:ascii="GHEA Grapalat" w:hAnsi="GHEA Grapalat"/>
          <w:color w:val="000000" w:themeColor="text1"/>
        </w:rPr>
        <w:t xml:space="preserve"> </w:t>
      </w:r>
      <w:r>
        <w:rPr>
          <w:rFonts w:ascii="GHEA Grapalat" w:hAnsi="GHEA Grapalat"/>
        </w:rPr>
        <w:t>.</w:t>
      </w:r>
    </w:p>
    <w:p w14:paraId="3DD227FF" w14:textId="7962D6EC"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10.2 Размер обеспечения квалификации равен </w:t>
      </w:r>
      <w:r w:rsidR="00AC330C" w:rsidRPr="001B3DA5">
        <w:rPr>
          <w:rFonts w:ascii="GHEA Grapalat" w:hAnsi="GHEA Grapalat"/>
          <w:b/>
          <w:bCs/>
        </w:rPr>
        <w:t>15</w:t>
      </w:r>
      <w:r>
        <w:rPr>
          <w:rFonts w:ascii="GHEA Grapalat" w:hAnsi="GHEA Grapalat"/>
        </w:rPr>
        <w:t xml:space="preserve"> процентам от цены закупки товаров закупаемых в рамках данной процедуры. Если цена закупки товаров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w:t>
      </w:r>
      <w:r w:rsidR="00A85484">
        <w:rPr>
          <w:rFonts w:ascii="GHEA Grapalat" w:hAnsi="GHEA Grapalat"/>
        </w:rPr>
        <w:t>9</w:t>
      </w:r>
      <w:r>
        <w:rPr>
          <w:rFonts w:ascii="GHEA Grapalat" w:hAnsi="GHEA Grapalat"/>
        </w:rPr>
        <w:t>0-го рабочего дня, следующего за днем полного принятия заказчиком результата выполнения контракта.</w:t>
      </w:r>
      <w:r>
        <w:rPr>
          <w:rFonts w:ascii="GHEA Grapalat" w:hAnsi="GHEA Grapalat"/>
          <w:vertAlign w:val="superscript"/>
        </w:rPr>
        <w:t>13.1</w:t>
      </w:r>
    </w:p>
    <w:p w14:paraId="42552CA4"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rPr>
        <w:t xml:space="preserve">. </w:t>
      </w:r>
      <w:r>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Pr>
          <w:rFonts w:ascii="Calibri" w:hAnsi="Calibri" w:cs="Calibri"/>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казначействе</w:t>
      </w:r>
      <w:r>
        <w:rPr>
          <w:rFonts w:ascii="GHEA Grapalat" w:hAnsi="GHEA Grapalat" w:cs="Sylfaen"/>
        </w:rPr>
        <w:t xml:space="preserve"> </w:t>
      </w:r>
      <w:r>
        <w:rPr>
          <w:rFonts w:ascii="GHEA Grapalat" w:hAnsi="GHEA Grapalat" w:cs="GHEA Grapalat"/>
        </w:rPr>
        <w:t>на</w:t>
      </w:r>
      <w:r>
        <w:rPr>
          <w:rFonts w:ascii="GHEA Grapalat" w:hAnsi="GHEA Grapalat" w:cs="Sylfaen"/>
        </w:rPr>
        <w:t xml:space="preserve"> </w:t>
      </w:r>
      <w:r>
        <w:rPr>
          <w:rFonts w:ascii="GHEA Grapalat" w:hAnsi="GHEA Grapalat" w:cs="GHEA Grapalat"/>
        </w:rPr>
        <w:t>имя</w:t>
      </w:r>
      <w:r>
        <w:rPr>
          <w:rFonts w:ascii="GHEA Grapalat" w:hAnsi="GHEA Grapalat" w:cs="Sylfaen"/>
        </w:rPr>
        <w:t xml:space="preserve"> </w:t>
      </w:r>
      <w:r>
        <w:rPr>
          <w:rFonts w:ascii="GHEA Grapalat" w:hAnsi="GHEA Grapalat" w:cs="GHEA Grapalat"/>
        </w:rPr>
        <w:t>уполномоченного</w:t>
      </w:r>
      <w:r>
        <w:rPr>
          <w:rFonts w:ascii="GHEA Grapalat" w:hAnsi="GHEA Grapalat" w:cs="Sylfaen"/>
        </w:rPr>
        <w:t xml:space="preserve"> </w:t>
      </w:r>
      <w:r>
        <w:rPr>
          <w:rFonts w:ascii="GHEA Grapalat" w:hAnsi="GHEA Grapalat" w:cs="GHEA Grapalat"/>
        </w:rPr>
        <w:t>органа</w:t>
      </w:r>
      <w:r>
        <w:rPr>
          <w:rFonts w:ascii="GHEA Grapalat" w:hAnsi="GHEA Grapalat" w:cs="Sylfaen"/>
        </w:rPr>
        <w:t>.</w:t>
      </w:r>
    </w:p>
    <w:p w14:paraId="589E6299" w14:textId="77777777" w:rsidR="005B5B3E" w:rsidRDefault="005B5B3E" w:rsidP="005B5B3E">
      <w:pPr>
        <w:widowControl w:val="0"/>
        <w:tabs>
          <w:tab w:val="left" w:pos="1276"/>
        </w:tabs>
        <w:ind w:firstLine="567"/>
        <w:jc w:val="both"/>
        <w:rPr>
          <w:ins w:id="11" w:author="Vardan" w:date="2022-05-29T21:18:00Z"/>
          <w:rFonts w:ascii="GHEA Grapalat" w:hAnsi="GHEA Grapalat"/>
          <w:sz w:val="28"/>
          <w:szCs w:val="28"/>
        </w:rPr>
      </w:pPr>
      <w:r>
        <w:rPr>
          <w:rFonts w:ascii="GHEA Grapalat" w:hAnsi="GHEA Grapalat"/>
          <w:sz w:val="28"/>
          <w:szCs w:val="28"/>
        </w:rPr>
        <w:t>---------------------</w:t>
      </w:r>
    </w:p>
    <w:p w14:paraId="4F396B50" w14:textId="77777777" w:rsidR="005B5B3E" w:rsidRDefault="005B5B3E" w:rsidP="005B5B3E">
      <w:pPr>
        <w:pStyle w:val="FootnoteText"/>
        <w:jc w:val="both"/>
        <w:rPr>
          <w:rFonts w:asciiTheme="minorHAnsi" w:hAnsiTheme="minorHAnsi"/>
          <w:i/>
        </w:rPr>
      </w:pPr>
      <w:r>
        <w:rPr>
          <w:rFonts w:ascii="GHEA Grapalat" w:hAnsi="GHEA Grapalat"/>
          <w:i/>
          <w:vertAlign w:val="superscript"/>
        </w:rPr>
        <w:t>12,1</w:t>
      </w:r>
      <w:r>
        <w:rPr>
          <w:rFonts w:ascii="GHEA Grapalat" w:hAnsi="GHEA Grapalat"/>
          <w:i/>
          <w:sz w:val="16"/>
          <w:szCs w:val="16"/>
        </w:rPr>
        <w:t xml:space="preserve"> </w:t>
      </w:r>
      <w:r>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8D6ACD5" w14:textId="77777777" w:rsidR="005B5B3E" w:rsidRDefault="005B5B3E" w:rsidP="005B5B3E">
      <w:pPr>
        <w:pStyle w:val="FootnoteText"/>
        <w:jc w:val="both"/>
        <w:rPr>
          <w:rFonts w:asciiTheme="minorHAnsi" w:hAnsiTheme="minorHAnsi"/>
          <w:i/>
        </w:rPr>
      </w:pPr>
      <w:r>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EB1603E" w14:textId="77777777" w:rsidR="005B5B3E" w:rsidRDefault="005B5B3E" w:rsidP="005B5B3E">
      <w:pPr>
        <w:pStyle w:val="FootnoteText"/>
        <w:jc w:val="both"/>
        <w:rPr>
          <w:rFonts w:asciiTheme="minorHAnsi" w:hAnsiTheme="minorHAnsi"/>
          <w:i/>
        </w:rPr>
      </w:pPr>
      <w:r>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C5DD7A" w14:textId="77777777" w:rsidR="005B5B3E" w:rsidRDefault="005B5B3E" w:rsidP="005B5B3E">
      <w:pPr>
        <w:pStyle w:val="FootnoteText"/>
        <w:jc w:val="both"/>
        <w:rPr>
          <w:rFonts w:asciiTheme="minorHAnsi" w:hAnsiTheme="minorHAnsi"/>
          <w:i/>
        </w:rPr>
      </w:pPr>
      <w:r>
        <w:rPr>
          <w:rFonts w:asciiTheme="minorHAnsi" w:hAnsiTheme="minorHAnsi"/>
          <w:sz w:val="28"/>
          <w:szCs w:val="28"/>
          <w:vertAlign w:val="superscript"/>
        </w:rPr>
        <w:t>13.1</w:t>
      </w:r>
      <w:r>
        <w:rPr>
          <w:rFonts w:asciiTheme="minorHAnsi" w:hAnsiTheme="minorHAnsi"/>
          <w:i/>
        </w:rPr>
        <w:t xml:space="preserve"> Если цена закупки данного лота по заявке на закупку․</w:t>
      </w:r>
    </w:p>
    <w:p w14:paraId="52CE5894" w14:textId="77777777" w:rsidR="005B5B3E" w:rsidRDefault="005B5B3E" w:rsidP="005B5B3E">
      <w:pPr>
        <w:pStyle w:val="FootnoteText"/>
        <w:jc w:val="both"/>
        <w:rPr>
          <w:rFonts w:asciiTheme="minorHAnsi" w:hAnsiTheme="minorHAnsi"/>
          <w:i/>
        </w:rPr>
      </w:pPr>
      <w:r>
        <w:rPr>
          <w:rFonts w:asciiTheme="minorHAnsi" w:hAnsiTheme="minorHAnsi"/>
          <w:i/>
        </w:rPr>
        <w:t xml:space="preserve">- не превышает двадцатипятикратный размер базовой единицы закупок, то из настоящего абзаца </w:t>
      </w:r>
      <w:r>
        <w:rPr>
          <w:rFonts w:ascii="GHEA Grapalat" w:hAnsi="GHEA Grapalat"/>
          <w:i/>
        </w:rPr>
        <w:t>исключаются</w:t>
      </w:r>
      <w:r>
        <w:rPr>
          <w:rFonts w:asciiTheme="minorHAnsi" w:hAnsiTheme="minorHAnsi"/>
          <w:i/>
        </w:rPr>
        <w:t xml:space="preserve"> слова "или гарантий, предоставленных банками "․</w:t>
      </w:r>
    </w:p>
    <w:p w14:paraId="5128F5A3" w14:textId="77777777" w:rsidR="005B5B3E" w:rsidRDefault="005B5B3E" w:rsidP="005B5B3E">
      <w:pPr>
        <w:pStyle w:val="FootnoteText"/>
        <w:jc w:val="both"/>
        <w:rPr>
          <w:rFonts w:asciiTheme="minorHAnsi" w:hAnsiTheme="minorHAnsi"/>
          <w:i/>
        </w:rPr>
      </w:pPr>
      <w:r>
        <w:rPr>
          <w:rFonts w:asciiTheme="minorHAnsi" w:hAnsiTheme="minorHAnsi"/>
          <w:i/>
        </w:rPr>
        <w:lastRenderedPageBreak/>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2B64602F" w14:textId="77777777" w:rsidR="005B5B3E" w:rsidRDefault="005B5B3E" w:rsidP="005B5B3E">
      <w:pPr>
        <w:pStyle w:val="FootnoteText"/>
        <w:jc w:val="both"/>
        <w:rPr>
          <w:rFonts w:asciiTheme="minorHAnsi" w:hAnsiTheme="minorHAnsi"/>
          <w:i/>
        </w:rPr>
      </w:pPr>
      <w:r>
        <w:rPr>
          <w:rFonts w:asciiTheme="minorHAnsi" w:hAnsiTheme="minorHAnsi"/>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44CAA91D" w14:textId="77777777" w:rsidR="005B5B3E" w:rsidRDefault="005B5B3E" w:rsidP="005B5B3E">
      <w:pPr>
        <w:widowControl w:val="0"/>
        <w:tabs>
          <w:tab w:val="left" w:pos="1276"/>
        </w:tabs>
        <w:ind w:firstLine="567"/>
        <w:jc w:val="both"/>
        <w:rPr>
          <w:rFonts w:ascii="GHEA Grapalat" w:hAnsi="GHEA Grapalat"/>
        </w:rPr>
      </w:pPr>
    </w:p>
    <w:p w14:paraId="2DC6A6A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53FA8F2" w14:textId="1D33A916" w:rsidR="005B5B3E" w:rsidRDefault="005B5B3E" w:rsidP="005B5B3E">
      <w:pPr>
        <w:widowControl w:val="0"/>
        <w:tabs>
          <w:tab w:val="left" w:pos="1276"/>
        </w:tabs>
        <w:ind w:firstLine="567"/>
        <w:jc w:val="both"/>
        <w:rPr>
          <w:ins w:id="12" w:author="Inesa Kocharyan" w:date="2022-10-27T11:37:00Z"/>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Pr>
          <w:rStyle w:val="FootnoteReference"/>
          <w:rFonts w:ascii="GHEA Grapalat" w:hAnsi="GHEA Grapalat"/>
        </w:rPr>
        <w:footnoteReference w:customMarkFollows="1" w:id="5"/>
        <w:t>13</w:t>
      </w:r>
      <w:r>
        <w:rPr>
          <w:rFonts w:ascii="GHEA Grapalat" w:hAnsi="GHEA Grapalat"/>
        </w:rPr>
        <w:t xml:space="preserve"> </w:t>
      </w:r>
    </w:p>
    <w:p w14:paraId="464119D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cs="Sylfaen"/>
          <w:lang w:val="hy-AM"/>
        </w:rPr>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товаров</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Pr>
          <w:rFonts w:ascii="GHEA Grapalat" w:hAnsi="GHEA Grapalat" w:cs="Sylfaen"/>
        </w:rPr>
        <w:t>е</w:t>
      </w:r>
      <w:r>
        <w:rPr>
          <w:rFonts w:ascii="GHEA Grapalat" w:hAnsi="GHEA Grapalat" w:cs="Sylfaen"/>
          <w:lang w:val="hy-AM"/>
        </w:rPr>
        <w:t xml:space="preserve">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892359"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A1DE9C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товаров,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FootnoteReference"/>
          <w:rFonts w:ascii="GHEA Grapalat" w:hAnsi="GHEA Grapalat"/>
        </w:rPr>
        <w:footnoteReference w:customMarkFollows="1" w:id="6"/>
        <w:t>14</w:t>
      </w:r>
      <w:r>
        <w:rPr>
          <w:rFonts w:ascii="GHEA Grapalat" w:hAnsi="GHEA Grapalat"/>
        </w:rPr>
        <w:t>.</w:t>
      </w:r>
    </w:p>
    <w:p w14:paraId="389EF021"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rPr>
        <w:t xml:space="preserve">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 Порядка.</w:t>
      </w:r>
      <w:r>
        <w:rPr>
          <w:rFonts w:ascii="GHEA Grapalat" w:hAnsi="GHEA Grapalat"/>
        </w:rPr>
        <w:t>.</w:t>
      </w:r>
    </w:p>
    <w:p w14:paraId="446F04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Обеспечение договора должно быть действительно как минимум </w:t>
      </w:r>
      <w:r>
        <w:rPr>
          <w:rFonts w:ascii="GHEA Grapalat" w:hAnsi="GHEA Grapalat"/>
        </w:rPr>
        <w:lastRenderedPageBreak/>
        <w:t>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210168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6E3E2F88" w14:textId="77777777" w:rsidR="005B5B3E" w:rsidRPr="00A825AC" w:rsidRDefault="005B5B3E" w:rsidP="005B5B3E">
      <w:pPr>
        <w:widowControl w:val="0"/>
        <w:tabs>
          <w:tab w:val="left" w:pos="1276"/>
        </w:tabs>
        <w:ind w:firstLine="567"/>
        <w:jc w:val="both"/>
        <w:rPr>
          <w:rFonts w:ascii="GHEA Grapalat" w:hAnsi="GHEA Grapalat" w:cs="Sylfaen"/>
          <w:b/>
          <w:bCs/>
        </w:rPr>
      </w:pPr>
      <w:r w:rsidRPr="00A825AC">
        <w:rPr>
          <w:rFonts w:ascii="GHEA Grapalat" w:hAnsi="GHEA Grapalat"/>
          <w:b/>
          <w:bCs/>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A825AC">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 в одностороннем порядке утвержденного заявления- в виде неустойки или наличных денег.</w:t>
      </w:r>
    </w:p>
    <w:p w14:paraId="62B26E9D" w14:textId="77777777" w:rsidR="005B5B3E" w:rsidRDefault="005B5B3E" w:rsidP="005B5B3E">
      <w:pPr>
        <w:widowControl w:val="0"/>
        <w:tabs>
          <w:tab w:val="left" w:pos="1276"/>
        </w:tabs>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724A60C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A6F0FF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 xml:space="preserve">-  </w:t>
      </w:r>
      <w:r>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01C4BC78"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737F087B"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представленного обеспечения в форме наличных денег - Министерство финансов РА с приложением копии представленного в заявке документа, об обосновании платежа,;</w:t>
      </w:r>
    </w:p>
    <w:p w14:paraId="6B753C10"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банковской гарантии- банк, выдавший гарантию;</w:t>
      </w:r>
    </w:p>
    <w:p w14:paraId="0B8E1971"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lastRenderedPageBreak/>
        <w:t>- в случае обеспечения, представленного в виде соглашения о неустойке - представившего его участника.</w:t>
      </w:r>
    </w:p>
    <w:p w14:paraId="6572BF9E" w14:textId="77777777" w:rsidR="005B5B3E" w:rsidRDefault="005B5B3E" w:rsidP="005B5B3E">
      <w:pPr>
        <w:widowControl w:val="0"/>
        <w:tabs>
          <w:tab w:val="left" w:pos="1134"/>
        </w:tabs>
        <w:ind w:firstLine="567"/>
        <w:jc w:val="center"/>
        <w:rPr>
          <w:rFonts w:ascii="GHEA Grapalat" w:hAnsi="GHEA Grapalat"/>
          <w:b/>
        </w:rPr>
      </w:pPr>
      <w:r>
        <w:rPr>
          <w:rFonts w:ascii="GHEA Grapalat" w:hAnsi="GHEA Grapalat"/>
        </w:rPr>
        <w:tab/>
      </w:r>
      <w:r>
        <w:rPr>
          <w:rFonts w:ascii="GHEA Grapalat" w:hAnsi="GHEA Grapalat"/>
          <w:b/>
        </w:rPr>
        <w:br w:type="page"/>
      </w:r>
      <w:r>
        <w:rPr>
          <w:rFonts w:ascii="GHEA Grapalat" w:hAnsi="GHEA Grapalat"/>
          <w:b/>
        </w:rPr>
        <w:lastRenderedPageBreak/>
        <w:t xml:space="preserve">                   11. ОБЪЯВЛЕНИЕ ПРОЦЕДУРЫ НЕСОСТОЯВШЕЙСЯ</w:t>
      </w:r>
    </w:p>
    <w:p w14:paraId="7E2DF9BF" w14:textId="77777777" w:rsidR="005B5B3E" w:rsidRDefault="005B5B3E" w:rsidP="005B5B3E">
      <w:pPr>
        <w:rPr>
          <w:rFonts w:ascii="GHEA Grapalat" w:hAnsi="GHEA Grapalat" w:cs="Arial"/>
          <w:b/>
        </w:rPr>
      </w:pPr>
    </w:p>
    <w:p w14:paraId="44D2FD10"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14:paraId="6D431F3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14:paraId="431130A3"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Pr>
          <w:rFonts w:ascii="GHEA Grapalat" w:hAnsi="GHEA Grapalat"/>
        </w:rPr>
        <w:t>— Совета попечителей</w:t>
      </w:r>
      <w:r>
        <w:rPr>
          <w:rStyle w:val="FootnoteReference"/>
          <w:rFonts w:ascii="GHEA Grapalat" w:hAnsi="GHEA Grapalat"/>
        </w:rPr>
        <w:footnoteReference w:customMarkFollows="1" w:id="7"/>
        <w:t>15</w:t>
      </w:r>
      <w:r>
        <w:rPr>
          <w:rFonts w:ascii="GHEA Grapalat" w:hAnsi="GHEA Grapalat"/>
        </w:rPr>
        <w:t>.</w:t>
      </w:r>
    </w:p>
    <w:p w14:paraId="0583A4C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14:paraId="2655055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14:paraId="26B9AF8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C904D66"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F61D19" w14:textId="77777777" w:rsidR="005B5B3E" w:rsidRDefault="005B5B3E" w:rsidP="005B5B3E">
      <w:pPr>
        <w:widowControl w:val="0"/>
        <w:ind w:left="567" w:right="565"/>
        <w:jc w:val="center"/>
        <w:rPr>
          <w:rFonts w:ascii="GHEA Grapalat" w:hAnsi="GHEA Grapalat"/>
          <w:b/>
        </w:rPr>
      </w:pPr>
    </w:p>
    <w:p w14:paraId="2AC6EFCC"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2CEA22ED" w14:textId="77777777" w:rsidR="005B5B3E" w:rsidRDefault="005B5B3E" w:rsidP="005B5B3E">
      <w:pPr>
        <w:widowControl w:val="0"/>
        <w:tabs>
          <w:tab w:val="left" w:pos="1134"/>
        </w:tabs>
        <w:ind w:firstLine="567"/>
        <w:jc w:val="both"/>
        <w:rPr>
          <w:rFonts w:ascii="GHEA Grapalat" w:hAnsi="GHEA Grapalat"/>
        </w:rPr>
      </w:pPr>
    </w:p>
    <w:p w14:paraId="2D4AB25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5A7AD9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CBA228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BCAD41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F36F0F6" w14:textId="77777777" w:rsidR="005B5B3E" w:rsidRDefault="005B5B3E" w:rsidP="005B5B3E">
      <w:pPr>
        <w:widowControl w:val="0"/>
        <w:ind w:firstLine="567"/>
        <w:jc w:val="both"/>
        <w:rPr>
          <w:rFonts w:ascii="GHEA Grapalat" w:hAnsi="GHEA Grapalat"/>
        </w:rPr>
      </w:pPr>
      <w:r>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9C6E435" w14:textId="77777777" w:rsidR="005B5B3E" w:rsidRDefault="005B5B3E" w:rsidP="005B5B3E">
      <w:pPr>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E2DB31A" w14:textId="77777777" w:rsidR="005B5B3E" w:rsidRDefault="005B5B3E" w:rsidP="005B5B3E">
      <w:pPr>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A3CAADD" w14:textId="77777777" w:rsidR="005B5B3E" w:rsidRDefault="005B5B3E" w:rsidP="005B5B3E">
      <w:pPr>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4739F86" w14:textId="77777777" w:rsidR="005B5B3E" w:rsidRDefault="005B5B3E" w:rsidP="005B5B3E">
      <w:pPr>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72BBBD34" w14:textId="77777777" w:rsidR="005B5B3E" w:rsidRDefault="005B5B3E" w:rsidP="005B5B3E">
      <w:pPr>
        <w:jc w:val="both"/>
        <w:rPr>
          <w:rFonts w:ascii="GHEA Grapalat" w:hAnsi="GHEA Grapalat"/>
        </w:rPr>
      </w:pPr>
      <w:r>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75678D1" w14:textId="77777777" w:rsidR="005B5B3E" w:rsidRDefault="005B5B3E" w:rsidP="005B5B3E">
      <w:pPr>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B65A665" w14:textId="77777777" w:rsidR="005B5B3E" w:rsidRDefault="005B5B3E" w:rsidP="005B5B3E">
      <w:pPr>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5AD3A92" w14:textId="77777777" w:rsidR="005B5B3E" w:rsidRDefault="005B5B3E" w:rsidP="005B5B3E">
      <w:pPr>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1ACD0A0" w14:textId="77777777" w:rsidR="005B5B3E" w:rsidRDefault="005B5B3E" w:rsidP="005B5B3E">
      <w:pPr>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DCC5EF1" w14:textId="77777777" w:rsidR="005B5B3E" w:rsidRDefault="005B5B3E" w:rsidP="005B5B3E">
      <w:pPr>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4633512" w14:textId="77777777" w:rsidR="005B5B3E" w:rsidRDefault="005B5B3E" w:rsidP="005B5B3E">
      <w:pPr>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CF7AE36" w14:textId="77777777" w:rsidR="005B5B3E" w:rsidRDefault="005B5B3E" w:rsidP="005B5B3E">
      <w:pPr>
        <w:jc w:val="both"/>
        <w:rPr>
          <w:rFonts w:ascii="GHEA Grapalat" w:hAnsi="GHEA Grapalat"/>
        </w:rPr>
      </w:pPr>
      <w:r>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4E309B6" w14:textId="77777777" w:rsidR="005B5B3E" w:rsidRDefault="005B5B3E" w:rsidP="005B5B3E">
      <w:pPr>
        <w:jc w:val="both"/>
        <w:rPr>
          <w:rFonts w:ascii="GHEA Grapalat" w:hAnsi="GHEA Grapalat"/>
        </w:rPr>
      </w:pPr>
      <w:r>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64F85884" w14:textId="77777777" w:rsidR="005B5B3E" w:rsidRDefault="005B5B3E" w:rsidP="005B5B3E">
      <w:pPr>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668B225" w14:textId="77777777" w:rsidR="005B5B3E" w:rsidRDefault="005B5B3E" w:rsidP="005B5B3E">
      <w:pPr>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9870864" w14:textId="77777777" w:rsidR="005B5B3E" w:rsidRDefault="005B5B3E" w:rsidP="005B5B3E">
      <w:pPr>
        <w:jc w:val="both"/>
        <w:rPr>
          <w:rFonts w:ascii="GHEA Grapalat" w:hAnsi="GHEA Grapalat"/>
        </w:rPr>
      </w:pPr>
      <w:r>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C599AB9" w14:textId="77777777" w:rsidR="005B5B3E" w:rsidRDefault="005B5B3E" w:rsidP="005B5B3E">
      <w:pPr>
        <w:jc w:val="both"/>
        <w:rPr>
          <w:rFonts w:ascii="GHEA Grapalat" w:hAnsi="GHEA Grapalat"/>
        </w:rPr>
      </w:pPr>
      <w:r>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491A677" w14:textId="77777777" w:rsidR="005B5B3E" w:rsidRDefault="005B5B3E" w:rsidP="005B5B3E">
      <w:pPr>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2ABF56E" w14:textId="77777777" w:rsidR="005B5B3E" w:rsidRDefault="005B5B3E" w:rsidP="005B5B3E">
      <w:pPr>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9F33A67" w14:textId="77777777" w:rsidR="005B5B3E" w:rsidRDefault="005B5B3E" w:rsidP="005B5B3E">
      <w:pPr>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3145929" w14:textId="77777777" w:rsidR="005B5B3E" w:rsidRDefault="005B5B3E" w:rsidP="005B5B3E">
      <w:pPr>
        <w:widowControl w:val="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7EAD4844" w14:textId="77777777" w:rsidR="005B5B3E" w:rsidRDefault="005B5B3E" w:rsidP="005B5B3E">
      <w:pPr>
        <w:widowControl w:val="0"/>
        <w:tabs>
          <w:tab w:val="left" w:pos="1134"/>
        </w:tabs>
        <w:ind w:firstLine="567"/>
        <w:jc w:val="both"/>
        <w:rPr>
          <w:rFonts w:ascii="GHEA Grapalat" w:hAnsi="GHEA Grapalat" w:cs="Sylfaen"/>
          <w:b/>
        </w:rPr>
      </w:pPr>
    </w:p>
    <w:p w14:paraId="58BA58C1" w14:textId="77777777" w:rsidR="005B5B3E" w:rsidRDefault="005B5B3E" w:rsidP="005B5B3E">
      <w:pPr>
        <w:widowControl w:val="0"/>
        <w:jc w:val="center"/>
        <w:rPr>
          <w:rFonts w:ascii="GHEA Grapalat" w:hAnsi="GHEA Grapalat" w:cs="Sylfaen"/>
          <w:b/>
        </w:rPr>
      </w:pPr>
    </w:p>
    <w:p w14:paraId="7FEBCE48" w14:textId="77777777" w:rsidR="005B5B3E" w:rsidRDefault="005B5B3E" w:rsidP="005B5B3E">
      <w:pPr>
        <w:rPr>
          <w:rFonts w:ascii="GHEA Grapalat" w:hAnsi="GHEA Grapalat"/>
          <w:b/>
        </w:rPr>
      </w:pPr>
      <w:r>
        <w:rPr>
          <w:rFonts w:ascii="GHEA Grapalat" w:hAnsi="GHEA Grapalat"/>
          <w:b/>
        </w:rPr>
        <w:br w:type="page"/>
      </w:r>
    </w:p>
    <w:p w14:paraId="1455AF1F" w14:textId="77777777" w:rsidR="005B5B3E" w:rsidRDefault="005B5B3E" w:rsidP="005B5B3E">
      <w:pPr>
        <w:widowControl w:val="0"/>
        <w:jc w:val="center"/>
        <w:rPr>
          <w:rFonts w:ascii="GHEA Grapalat" w:hAnsi="GHEA Grapalat"/>
          <w:b/>
        </w:rPr>
      </w:pPr>
      <w:r>
        <w:rPr>
          <w:rFonts w:ascii="GHEA Grapalat" w:hAnsi="GHEA Grapalat"/>
          <w:b/>
        </w:rPr>
        <w:lastRenderedPageBreak/>
        <w:t>ЧАСТЬ II</w:t>
      </w:r>
    </w:p>
    <w:p w14:paraId="362C019E" w14:textId="77777777" w:rsidR="005B5B3E" w:rsidRDefault="005B5B3E" w:rsidP="005B5B3E">
      <w:pPr>
        <w:widowControl w:val="0"/>
        <w:jc w:val="center"/>
        <w:rPr>
          <w:rFonts w:ascii="GHEA Grapalat" w:hAnsi="GHEA Grapalat"/>
          <w:b/>
        </w:rPr>
      </w:pPr>
    </w:p>
    <w:p w14:paraId="5146DD91" w14:textId="46A0A114" w:rsidR="005B5B3E" w:rsidRDefault="005B5B3E" w:rsidP="005B5B3E">
      <w:pPr>
        <w:pStyle w:val="BodyText"/>
        <w:widowControl w:val="0"/>
        <w:spacing w:after="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 xml:space="preserve">ЗАЯВКИ НА </w:t>
      </w:r>
      <w:r w:rsidR="00C61A36">
        <w:rPr>
          <w:rFonts w:ascii="GHEA Grapalat" w:hAnsi="GHEA Grapalat"/>
          <w:b/>
        </w:rPr>
        <w:t>ЗАПРОС КОТИРОВОК</w:t>
      </w:r>
    </w:p>
    <w:p w14:paraId="26AEF558" w14:textId="77777777" w:rsidR="005B5B3E" w:rsidRDefault="005B5B3E" w:rsidP="005B5B3E">
      <w:pPr>
        <w:widowControl w:val="0"/>
        <w:jc w:val="center"/>
        <w:rPr>
          <w:rFonts w:ascii="GHEA Grapalat" w:hAnsi="GHEA Grapalat"/>
        </w:rPr>
      </w:pPr>
    </w:p>
    <w:p w14:paraId="2106F980" w14:textId="77777777" w:rsidR="005B5B3E" w:rsidRDefault="005B5B3E" w:rsidP="005B5B3E">
      <w:pPr>
        <w:widowControl w:val="0"/>
        <w:jc w:val="center"/>
        <w:rPr>
          <w:rFonts w:ascii="GHEA Grapalat" w:hAnsi="GHEA Grapalat"/>
          <w:b/>
        </w:rPr>
      </w:pPr>
      <w:r>
        <w:rPr>
          <w:rFonts w:ascii="GHEA Grapalat" w:hAnsi="GHEA Grapalat"/>
          <w:b/>
        </w:rPr>
        <w:t>1. ОБЩИЕ ПОЛОЖЕНИЯ</w:t>
      </w:r>
    </w:p>
    <w:p w14:paraId="239E76B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14:paraId="113E4FA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E82CAC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14:paraId="1AAB1475" w14:textId="77777777" w:rsidR="005B5B3E" w:rsidRDefault="005B5B3E" w:rsidP="005B5B3E">
      <w:pPr>
        <w:widowControl w:val="0"/>
        <w:jc w:val="center"/>
        <w:rPr>
          <w:rFonts w:ascii="GHEA Grapalat" w:hAnsi="GHEA Grapalat"/>
          <w:b/>
        </w:rPr>
      </w:pPr>
      <w:r>
        <w:rPr>
          <w:rFonts w:ascii="GHEA Grapalat" w:hAnsi="GHEA Grapalat"/>
          <w:b/>
        </w:rPr>
        <w:t>2. ЗАЯВКА НА ПРОЦЕДУРУ</w:t>
      </w:r>
    </w:p>
    <w:p w14:paraId="303C9B41" w14:textId="77777777" w:rsidR="005B5B3E" w:rsidRDefault="005B5B3E" w:rsidP="005B5B3E">
      <w:pPr>
        <w:widowControl w:val="0"/>
        <w:ind w:firstLine="567"/>
        <w:jc w:val="both"/>
        <w:rPr>
          <w:rFonts w:ascii="GHEA Grapalat" w:hAnsi="GHEA Grapalat" w:cs="Sylfaen"/>
        </w:rPr>
      </w:pPr>
      <w:r>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201CE2C8"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1)</w:t>
      </w:r>
      <w:r>
        <w:rPr>
          <w:rFonts w:ascii="GHEA Grapalat" w:hAnsi="GHEA Grapalat"/>
          <w:b/>
        </w:rPr>
        <w:tab/>
        <w:t>"критерий Пригодности";</w:t>
      </w:r>
    </w:p>
    <w:p w14:paraId="4E5036EC" w14:textId="77777777" w:rsidR="0095433C"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r>
      <w:r w:rsidR="0095433C" w:rsidRPr="0095433C">
        <w:rPr>
          <w:rFonts w:ascii="GHEA Grapalat" w:hAnsi="GHEA Grapalat"/>
        </w:rPr>
        <w:t>заявление-заявление для участия в процедуре в соответствии с приложением № 1, Если участник не является заявителем реальных бенефициаров, проживающих в Республике Армения, в соответствии с приложением 1.3 по мере необходимости /zip-файл/..</w:t>
      </w:r>
    </w:p>
    <w:p w14:paraId="7BBADD4E" w14:textId="375B8D80" w:rsidR="005B5B3E" w:rsidRDefault="005B5B3E" w:rsidP="005B5B3E">
      <w:pPr>
        <w:widowControl w:val="0"/>
        <w:tabs>
          <w:tab w:val="left" w:pos="1134"/>
        </w:tabs>
        <w:ind w:firstLine="567"/>
        <w:jc w:val="both"/>
        <w:rPr>
          <w:rFonts w:ascii="GHEA Grapalat" w:hAnsi="GHEA Grapalat"/>
        </w:rPr>
      </w:pPr>
      <w:r>
        <w:rPr>
          <w:rFonts w:ascii="GHEA Grapalat" w:hAnsi="GHEA Grapalat"/>
        </w:rPr>
        <w:t>2.2. утвержденн</w:t>
      </w:r>
      <w:r>
        <w:rPr>
          <w:rFonts w:ascii="GHEA Grapalat" w:hAnsi="GHEA Grapalat"/>
          <w:lang w:val="en-US"/>
        </w:rPr>
        <w:t>o</w:t>
      </w:r>
      <w:r>
        <w:rPr>
          <w:rFonts w:ascii="GHEA Grapalat" w:hAnsi="GHEA Grapalat"/>
        </w:rPr>
        <w:t xml:space="preserve">е им полное описание предлагаемого товара согласно Приложению </w:t>
      </w:r>
      <w:r>
        <w:rPr>
          <w:rFonts w:ascii="GHEA Grapalat" w:hAnsi="GHEA Grapalat"/>
          <w:lang w:val="en-US"/>
        </w:rPr>
        <w:t>N</w:t>
      </w:r>
      <w:r>
        <w:rPr>
          <w:rFonts w:ascii="GHEA Grapalat" w:hAnsi="GHEA Grapalat"/>
        </w:rPr>
        <w:t xml:space="preserve"> 1.1.</w:t>
      </w:r>
    </w:p>
    <w:p w14:paraId="4AC901E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14:paraId="1C5BE66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8"/>
        <w:t>16</w:t>
      </w:r>
    </w:p>
    <w:p w14:paraId="53756BE5" w14:textId="77777777" w:rsidR="005B5B3E" w:rsidRDefault="005B5B3E" w:rsidP="005B5B3E">
      <w:pPr>
        <w:widowControl w:val="0"/>
        <w:tabs>
          <w:tab w:val="left" w:pos="1134"/>
        </w:tabs>
        <w:ind w:firstLine="540"/>
        <w:jc w:val="both"/>
        <w:rPr>
          <w:rFonts w:ascii="GHEA Grapalat" w:hAnsi="GHEA Grapalat"/>
          <w:lang w:val="hy-AM"/>
        </w:rPr>
      </w:pPr>
      <w:r>
        <w:rPr>
          <w:rFonts w:ascii="GHEA Grapalat" w:hAnsi="GHEA Grapalat"/>
          <w:b/>
        </w:rPr>
        <w:t>3)</w:t>
      </w:r>
      <w:r>
        <w:rPr>
          <w:rFonts w:ascii="GHEA Grapalat" w:hAnsi="GHEA Grapalat"/>
          <w:b/>
        </w:rPr>
        <w:tab/>
        <w:t>"Финансовый критерий";</w:t>
      </w:r>
    </w:p>
    <w:p w14:paraId="5AB917E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2.6.</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09D66EA8"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2.7</w:t>
      </w:r>
      <w:r>
        <w:rPr>
          <w:rFonts w:ascii="GHEA Grapalat" w:hAnsi="GHEA Grapalat"/>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25FDAE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2.8.</w:t>
      </w:r>
      <w:r>
        <w:rPr>
          <w:rFonts w:ascii="GHEA Grapalat" w:hAnsi="GHEA Grapalat"/>
        </w:rPr>
        <w:tab/>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325EA345" w14:textId="77777777" w:rsidR="005B5B3E" w:rsidRDefault="005B5B3E" w:rsidP="005B5B3E">
      <w:pPr>
        <w:pStyle w:val="norm"/>
        <w:widowControl w:val="0"/>
        <w:spacing w:line="240" w:lineRule="auto"/>
        <w:ind w:firstLine="284"/>
        <w:jc w:val="right"/>
        <w:rPr>
          <w:rFonts w:ascii="GHEA Grapalat" w:hAnsi="GHEA Grapalat" w:cs="Arial"/>
          <w:b/>
          <w:sz w:val="24"/>
          <w:szCs w:val="24"/>
        </w:rPr>
      </w:pPr>
      <w:r>
        <w:rPr>
          <w:rFonts w:ascii="GHEA Grapalat" w:hAnsi="GHEA Grapalat"/>
          <w:b/>
          <w:sz w:val="24"/>
          <w:szCs w:val="24"/>
        </w:rPr>
        <w:lastRenderedPageBreak/>
        <w:t>Приложение № 1</w:t>
      </w:r>
    </w:p>
    <w:p w14:paraId="73AA5A7E" w14:textId="45BE9A39"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 xml:space="preserve">к Приглашению на </w:t>
      </w:r>
      <w:r w:rsidR="00C61A36">
        <w:rPr>
          <w:rFonts w:ascii="GHEA Grapalat" w:hAnsi="GHEA Grapalat"/>
          <w:b/>
          <w:sz w:val="24"/>
          <w:szCs w:val="24"/>
        </w:rPr>
        <w:t>запрос котировок</w:t>
      </w:r>
      <w:r>
        <w:rPr>
          <w:rFonts w:ascii="GHEA Grapalat" w:hAnsi="GHEA Grapalat" w:cs="Arial"/>
          <w:b/>
          <w:sz w:val="24"/>
          <w:szCs w:val="24"/>
        </w:rPr>
        <w:br/>
      </w:r>
      <w:r>
        <w:rPr>
          <w:rFonts w:ascii="GHEA Grapalat" w:hAnsi="GHEA Grapalat"/>
          <w:b/>
          <w:sz w:val="24"/>
          <w:szCs w:val="24"/>
        </w:rPr>
        <w:t xml:space="preserve">под кодом </w:t>
      </w:r>
      <w:r w:rsidR="00C61A36">
        <w:rPr>
          <w:rFonts w:ascii="GHEA Grapalat" w:hAnsi="GHEA Grapalat"/>
          <w:sz w:val="24"/>
          <w:szCs w:val="24"/>
        </w:rPr>
        <w:t>EQ-GHAPDzB-</w:t>
      </w:r>
      <w:r w:rsidR="009613AA">
        <w:rPr>
          <w:rFonts w:ascii="GHEA Grapalat" w:hAnsi="GHEA Grapalat"/>
          <w:sz w:val="24"/>
          <w:szCs w:val="24"/>
        </w:rPr>
        <w:t>26/5</w:t>
      </w:r>
    </w:p>
    <w:p w14:paraId="695E8F1A" w14:textId="77777777" w:rsidR="005B5B3E" w:rsidRDefault="005B5B3E" w:rsidP="005B5B3E">
      <w:pPr>
        <w:widowControl w:val="0"/>
        <w:jc w:val="center"/>
        <w:rPr>
          <w:rFonts w:ascii="GHEA Grapalat" w:hAnsi="GHEA Grapalat" w:cs="Sylfaen"/>
          <w:b/>
        </w:rPr>
      </w:pPr>
    </w:p>
    <w:p w14:paraId="6BA4D80C" w14:textId="77777777" w:rsidR="005B5B3E" w:rsidRDefault="005B5B3E" w:rsidP="005B5B3E">
      <w:pPr>
        <w:widowControl w:val="0"/>
        <w:jc w:val="center"/>
        <w:rPr>
          <w:rFonts w:ascii="GHEA Grapalat" w:hAnsi="GHEA Grapalat"/>
          <w:b/>
        </w:rPr>
      </w:pPr>
    </w:p>
    <w:p w14:paraId="2E012B03" w14:textId="77777777" w:rsidR="005B5B3E" w:rsidRDefault="005B5B3E" w:rsidP="005B5B3E">
      <w:pPr>
        <w:widowControl w:val="0"/>
        <w:jc w:val="center"/>
        <w:rPr>
          <w:rFonts w:ascii="GHEA Grapalat" w:hAnsi="GHEA Grapalat"/>
          <w:b/>
        </w:rPr>
      </w:pPr>
    </w:p>
    <w:p w14:paraId="7DDBE63B" w14:textId="77777777" w:rsidR="005B5B3E" w:rsidRDefault="005B5B3E" w:rsidP="005B5B3E">
      <w:pPr>
        <w:widowControl w:val="0"/>
        <w:jc w:val="center"/>
        <w:rPr>
          <w:rFonts w:ascii="GHEA Grapalat" w:hAnsi="GHEA Grapalat" w:cs="Arial"/>
          <w:b/>
        </w:rPr>
      </w:pPr>
      <w:r>
        <w:rPr>
          <w:rFonts w:ascii="GHEA Grapalat" w:hAnsi="GHEA Grapalat"/>
          <w:b/>
        </w:rPr>
        <w:t>ЗАЯВЛЕНИЕ-  ОБЪЯВЛЕНИЕ *</w:t>
      </w:r>
    </w:p>
    <w:p w14:paraId="781C64F5" w14:textId="6C1FF08D" w:rsidR="005B5B3E" w:rsidRDefault="005B5B3E" w:rsidP="005B5B3E">
      <w:pPr>
        <w:pStyle w:val="Heading6"/>
        <w:keepNext w:val="0"/>
        <w:widowControl w:val="0"/>
        <w:jc w:val="center"/>
        <w:rPr>
          <w:rFonts w:ascii="GHEA Grapalat" w:hAnsi="GHEA Grapalat" w:cs="Arial"/>
          <w:color w:val="auto"/>
          <w:sz w:val="24"/>
          <w:szCs w:val="24"/>
        </w:rPr>
      </w:pPr>
      <w:r>
        <w:rPr>
          <w:rFonts w:ascii="GHEA Grapalat" w:hAnsi="GHEA Grapalat"/>
          <w:color w:val="auto"/>
          <w:sz w:val="24"/>
          <w:szCs w:val="24"/>
        </w:rPr>
        <w:t xml:space="preserve">на участие в </w:t>
      </w:r>
      <w:r w:rsidR="00810B0D">
        <w:rPr>
          <w:rFonts w:ascii="GHEA Grapalat" w:hAnsi="GHEA Grapalat"/>
          <w:color w:val="auto"/>
          <w:sz w:val="24"/>
          <w:szCs w:val="24"/>
        </w:rPr>
        <w:t>запроса котировок</w:t>
      </w:r>
      <w:r>
        <w:rPr>
          <w:rFonts w:ascii="GHEA Grapalat" w:hAnsi="GHEA Grapalat"/>
          <w:color w:val="auto"/>
          <w:sz w:val="24"/>
          <w:szCs w:val="24"/>
        </w:rPr>
        <w:t xml:space="preserve"> </w:t>
      </w:r>
    </w:p>
    <w:p w14:paraId="745A1133" w14:textId="77777777" w:rsidR="005B5B3E" w:rsidRDefault="005B5B3E" w:rsidP="005B5B3E">
      <w:pPr>
        <w:widowControl w:val="0"/>
        <w:jc w:val="center"/>
        <w:rPr>
          <w:rFonts w:ascii="GHEA Grapalat" w:hAnsi="GHEA Grapalat"/>
        </w:rPr>
      </w:pPr>
    </w:p>
    <w:p w14:paraId="3E52B7A8" w14:textId="77777777" w:rsidR="005B5B3E" w:rsidRDefault="005B5B3E" w:rsidP="005B5B3E">
      <w:pPr>
        <w:jc w:val="both"/>
        <w:rPr>
          <w:rFonts w:ascii="GHEA Grapalat" w:hAnsi="GHEA Grapalat"/>
        </w:rPr>
      </w:pPr>
      <w:r>
        <w:rPr>
          <w:rFonts w:ascii="GHEA Grapalat" w:hAnsi="GHEA Grapalat"/>
        </w:rPr>
        <w:t xml:space="preserve">______________________________________________________________заявляет, что </w:t>
      </w:r>
    </w:p>
    <w:p w14:paraId="065C71B1" w14:textId="77777777" w:rsidR="005B5B3E" w:rsidRDefault="005B5B3E" w:rsidP="005B5B3E">
      <w:pPr>
        <w:ind w:left="2694"/>
        <w:jc w:val="both"/>
        <w:rPr>
          <w:rFonts w:ascii="GHEA Grapalat" w:hAnsi="GHEA Grapalat"/>
          <w:sz w:val="16"/>
        </w:rPr>
      </w:pPr>
      <w:r>
        <w:rPr>
          <w:rFonts w:ascii="GHEA Grapalat" w:hAnsi="GHEA Grapalat"/>
          <w:sz w:val="16"/>
        </w:rPr>
        <w:t xml:space="preserve">наименование участника </w:t>
      </w:r>
    </w:p>
    <w:p w14:paraId="2382359F" w14:textId="77777777" w:rsidR="005B5B3E" w:rsidRDefault="005B5B3E" w:rsidP="005B5B3E">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554FCF94" w14:textId="77777777" w:rsidR="005B5B3E" w:rsidRDefault="005B5B3E" w:rsidP="005B5B3E">
      <w:pPr>
        <w:ind w:left="4395"/>
        <w:jc w:val="both"/>
        <w:rPr>
          <w:rFonts w:ascii="GHEA Grapalat" w:hAnsi="GHEA Grapalat" w:cs="Sylfaen"/>
          <w:sz w:val="16"/>
        </w:rPr>
      </w:pPr>
      <w:r>
        <w:rPr>
          <w:rFonts w:ascii="GHEA Grapalat" w:hAnsi="GHEA Grapalat"/>
          <w:sz w:val="16"/>
        </w:rPr>
        <w:t>номер лота (лотов)</w:t>
      </w:r>
    </w:p>
    <w:p w14:paraId="71DB5128" w14:textId="7FF280B3" w:rsidR="005B5B3E" w:rsidRDefault="005B5B3E" w:rsidP="005B5B3E">
      <w:pPr>
        <w:jc w:val="both"/>
        <w:rPr>
          <w:rFonts w:ascii="GHEA Grapalat" w:hAnsi="GHEA Grapalat" w:cs="Sylfaen"/>
        </w:rPr>
      </w:pPr>
      <w:r>
        <w:rPr>
          <w:rFonts w:ascii="GHEA Grapalat" w:hAnsi="GHEA Grapalat"/>
        </w:rPr>
        <w:t xml:space="preserve">______________________________________________ под кодом </w:t>
      </w:r>
      <w:r w:rsidR="00C61A36">
        <w:rPr>
          <w:rFonts w:ascii="GHEA Grapalat" w:hAnsi="GHEA Grapalat"/>
        </w:rPr>
        <w:t>EQ-GHAPDzB-</w:t>
      </w:r>
      <w:r w:rsidR="009613AA">
        <w:rPr>
          <w:rFonts w:ascii="GHEA Grapalat" w:hAnsi="GHEA Grapalat"/>
        </w:rPr>
        <w:t>26/5</w:t>
      </w:r>
    </w:p>
    <w:p w14:paraId="05C5570F" w14:textId="77777777" w:rsidR="005B5B3E" w:rsidRDefault="005B5B3E" w:rsidP="005B5B3E">
      <w:pPr>
        <w:ind w:left="1560"/>
        <w:jc w:val="both"/>
        <w:rPr>
          <w:rFonts w:ascii="GHEA Grapalat" w:hAnsi="GHEA Grapalat"/>
          <w:sz w:val="20"/>
        </w:rPr>
      </w:pPr>
      <w:r>
        <w:rPr>
          <w:rFonts w:ascii="GHEA Grapalat" w:hAnsi="GHEA Grapalat"/>
          <w:sz w:val="16"/>
        </w:rPr>
        <w:t>наименование заказчика</w:t>
      </w:r>
    </w:p>
    <w:p w14:paraId="7EA980BC" w14:textId="2EEC6D13" w:rsidR="005B5B3E" w:rsidRDefault="00810B0D" w:rsidP="005B5B3E">
      <w:pPr>
        <w:jc w:val="both"/>
        <w:rPr>
          <w:rFonts w:ascii="GHEA Grapalat" w:hAnsi="GHEA Grapalat"/>
        </w:rPr>
      </w:pPr>
      <w:r>
        <w:rPr>
          <w:rFonts w:ascii="GHEA Grapalat" w:hAnsi="GHEA Grapalat"/>
        </w:rPr>
        <w:t>запроса котировок</w:t>
      </w:r>
      <w:r w:rsidR="005B5B3E">
        <w:rPr>
          <w:rFonts w:ascii="GHEA Grapalat" w:hAnsi="GHEA Grapalat"/>
        </w:rPr>
        <w:t xml:space="preserve"> и в соответствии с требованиями приглашения подает заявку.</w:t>
      </w:r>
    </w:p>
    <w:p w14:paraId="47BCA588" w14:textId="77777777" w:rsidR="005B5B3E" w:rsidRDefault="005B5B3E" w:rsidP="005B5B3E">
      <w:pPr>
        <w:jc w:val="both"/>
        <w:rPr>
          <w:rFonts w:ascii="GHEA Grapalat" w:hAnsi="GHEA Grapalat"/>
        </w:rPr>
      </w:pPr>
      <w:r>
        <w:rPr>
          <w:rFonts w:ascii="GHEA Grapalat" w:hAnsi="GHEA Grapalat"/>
        </w:rPr>
        <w:t>__________________________________________________ заявляет и заверяет, что</w:t>
      </w:r>
    </w:p>
    <w:p w14:paraId="2B27285A" w14:textId="77777777" w:rsidR="005B5B3E" w:rsidRDefault="005B5B3E" w:rsidP="005B5B3E">
      <w:pPr>
        <w:ind w:left="1843"/>
        <w:jc w:val="both"/>
        <w:rPr>
          <w:rFonts w:ascii="GHEA Grapalat" w:hAnsi="GHEA Grapalat" w:cs="Sylfaen"/>
          <w:sz w:val="16"/>
        </w:rPr>
      </w:pPr>
      <w:r>
        <w:rPr>
          <w:rFonts w:ascii="GHEA Grapalat" w:hAnsi="GHEA Grapalat"/>
          <w:sz w:val="16"/>
        </w:rPr>
        <w:t>наименование участника</w:t>
      </w:r>
    </w:p>
    <w:p w14:paraId="1843C549" w14:textId="77777777" w:rsidR="005B5B3E" w:rsidRDefault="005B5B3E" w:rsidP="005B5B3E">
      <w:pPr>
        <w:jc w:val="both"/>
        <w:rPr>
          <w:rFonts w:ascii="GHEA Grapalat" w:hAnsi="GHEA Grapalat" w:cs="Sylfaen"/>
        </w:rPr>
      </w:pPr>
      <w:r>
        <w:rPr>
          <w:rFonts w:ascii="GHEA Grapalat" w:hAnsi="GHEA Grapalat"/>
        </w:rPr>
        <w:t>является резидентом ______________________________________________________.</w:t>
      </w:r>
    </w:p>
    <w:p w14:paraId="7AF44B05" w14:textId="77777777" w:rsidR="005B5B3E" w:rsidRDefault="005B5B3E" w:rsidP="005B5B3E">
      <w:pPr>
        <w:ind w:left="4111"/>
        <w:jc w:val="both"/>
        <w:rPr>
          <w:rFonts w:ascii="GHEA Grapalat" w:hAnsi="GHEA Grapalat" w:cs="Arial"/>
          <w:sz w:val="16"/>
        </w:rPr>
      </w:pPr>
      <w:r>
        <w:rPr>
          <w:rFonts w:ascii="GHEA Grapalat" w:hAnsi="GHEA Grapalat"/>
          <w:sz w:val="16"/>
        </w:rPr>
        <w:t>наименование страны</w:t>
      </w:r>
    </w:p>
    <w:p w14:paraId="08EF064A" w14:textId="77777777" w:rsidR="005B5B3E" w:rsidRDefault="005B5B3E" w:rsidP="005B5B3E">
      <w:pPr>
        <w:jc w:val="both"/>
        <w:rPr>
          <w:rFonts w:ascii="GHEA Grapalat" w:hAnsi="GHEA Grapalat"/>
        </w:rPr>
      </w:pPr>
    </w:p>
    <w:p w14:paraId="54D107F1" w14:textId="77777777" w:rsidR="005B5B3E" w:rsidRDefault="005B5B3E" w:rsidP="005B5B3E">
      <w:pPr>
        <w:jc w:val="both"/>
        <w:rPr>
          <w:rFonts w:ascii="GHEA Grapalat" w:hAnsi="GHEA Grapalat"/>
        </w:rPr>
      </w:pPr>
      <w:r>
        <w:rPr>
          <w:rFonts w:ascii="GHEA Grapalat" w:hAnsi="GHEA Grapalat"/>
        </w:rPr>
        <w:t>Данные       ----------------------------------------  следующие:</w:t>
      </w:r>
    </w:p>
    <w:p w14:paraId="722A9831" w14:textId="77777777" w:rsidR="005B5B3E" w:rsidRDefault="005B5B3E" w:rsidP="005B5B3E">
      <w:pPr>
        <w:ind w:left="1843"/>
        <w:rPr>
          <w:rFonts w:ascii="GHEA Grapalat" w:hAnsi="GHEA Grapalat" w:cs="Sylfaen"/>
          <w:sz w:val="16"/>
          <w:lang w:val="hy-AM"/>
        </w:rPr>
      </w:pPr>
      <w:r>
        <w:rPr>
          <w:rFonts w:ascii="GHEA Grapalat" w:hAnsi="GHEA Grapalat"/>
          <w:sz w:val="16"/>
        </w:rPr>
        <w:t>наименование участника</w:t>
      </w:r>
    </w:p>
    <w:p w14:paraId="671D825D" w14:textId="77777777" w:rsidR="005B5B3E" w:rsidRDefault="005B5B3E" w:rsidP="005B5B3E">
      <w:pPr>
        <w:jc w:val="both"/>
        <w:rPr>
          <w:rFonts w:ascii="GHEA Grapalat" w:hAnsi="GHEA Grapalat"/>
        </w:rPr>
      </w:pPr>
    </w:p>
    <w:p w14:paraId="721F1FA5" w14:textId="77777777" w:rsidR="005B5B3E" w:rsidRDefault="005B5B3E" w:rsidP="005B5B3E">
      <w:pPr>
        <w:jc w:val="both"/>
        <w:rPr>
          <w:rFonts w:ascii="GHEA Grapalat" w:hAnsi="GHEA Grapalat"/>
        </w:rPr>
      </w:pPr>
      <w:r>
        <w:rPr>
          <w:rFonts w:ascii="GHEA Grapalat" w:hAnsi="GHEA Grapalat"/>
        </w:rPr>
        <w:t>Учетный номер налогоплательщика               ________________</w:t>
      </w:r>
    </w:p>
    <w:p w14:paraId="2F0DF26E" w14:textId="77777777" w:rsidR="005B5B3E" w:rsidRDefault="005B5B3E" w:rsidP="005B5B3E">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451A389B" w14:textId="77777777" w:rsidR="005B5B3E" w:rsidRDefault="005B5B3E" w:rsidP="005B5B3E">
      <w:pPr>
        <w:jc w:val="both"/>
        <w:rPr>
          <w:rFonts w:ascii="GHEA Grapalat" w:hAnsi="GHEA Grapalat"/>
        </w:rPr>
      </w:pPr>
    </w:p>
    <w:p w14:paraId="19FA7990" w14:textId="77777777" w:rsidR="005B5B3E" w:rsidRDefault="005B5B3E" w:rsidP="005B5B3E">
      <w:pPr>
        <w:jc w:val="both"/>
        <w:rPr>
          <w:rFonts w:ascii="GHEA Grapalat" w:hAnsi="GHEA Grapalat"/>
        </w:rPr>
      </w:pPr>
      <w:r>
        <w:rPr>
          <w:rFonts w:ascii="GHEA Grapalat" w:hAnsi="GHEA Grapalat"/>
        </w:rPr>
        <w:t xml:space="preserve"> Адрес электронной почты                            __________________</w:t>
      </w:r>
    </w:p>
    <w:p w14:paraId="39164854" w14:textId="77777777" w:rsidR="005B5B3E" w:rsidRDefault="005B5B3E" w:rsidP="005B5B3E">
      <w:pPr>
        <w:jc w:val="both"/>
        <w:rPr>
          <w:rFonts w:ascii="GHEA Grapalat" w:hAnsi="GHEA Grapalat"/>
        </w:rPr>
      </w:pPr>
    </w:p>
    <w:p w14:paraId="26E18F24" w14:textId="77777777" w:rsidR="005B5B3E" w:rsidRDefault="005B5B3E" w:rsidP="005B5B3E">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363D1CA3" w14:textId="77777777" w:rsidR="005B5B3E" w:rsidRDefault="005B5B3E" w:rsidP="005B5B3E">
      <w:pPr>
        <w:jc w:val="both"/>
        <w:rPr>
          <w:rFonts w:ascii="GHEA Grapalat" w:hAnsi="GHEA Grapalat"/>
        </w:rPr>
      </w:pPr>
    </w:p>
    <w:p w14:paraId="61807AC5" w14:textId="77777777" w:rsidR="005B5B3E" w:rsidRDefault="005B5B3E" w:rsidP="005B5B3E">
      <w:pPr>
        <w:jc w:val="both"/>
        <w:rPr>
          <w:rFonts w:ascii="GHEA Grapalat" w:hAnsi="GHEA Grapalat"/>
        </w:rPr>
      </w:pPr>
    </w:p>
    <w:p w14:paraId="18F2C471" w14:textId="77777777" w:rsidR="005B5B3E" w:rsidRDefault="005B5B3E" w:rsidP="005B5B3E">
      <w:pPr>
        <w:jc w:val="both"/>
        <w:rPr>
          <w:rFonts w:ascii="GHEA Grapalat" w:hAnsi="GHEA Grapalat"/>
        </w:rPr>
      </w:pPr>
      <w:r>
        <w:rPr>
          <w:rFonts w:ascii="GHEA Grapalat" w:hAnsi="GHEA Grapalat"/>
        </w:rPr>
        <w:t>Адрес деятельности              ------------------------------------------------------------</w:t>
      </w:r>
    </w:p>
    <w:p w14:paraId="3466D39B" w14:textId="77777777" w:rsidR="005B5B3E" w:rsidRDefault="005B5B3E" w:rsidP="005B5B3E">
      <w:pPr>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67D0AFC2" w14:textId="77777777" w:rsidR="005B5B3E" w:rsidRDefault="005B5B3E" w:rsidP="005B5B3E">
      <w:pPr>
        <w:jc w:val="both"/>
        <w:rPr>
          <w:rFonts w:ascii="GHEA Grapalat" w:hAnsi="GHEA Grapalat"/>
          <w:sz w:val="18"/>
          <w:szCs w:val="18"/>
        </w:rPr>
      </w:pPr>
    </w:p>
    <w:p w14:paraId="4BF38622" w14:textId="77777777" w:rsidR="005B5B3E" w:rsidRDefault="005B5B3E" w:rsidP="005B5B3E">
      <w:pPr>
        <w:jc w:val="both"/>
        <w:rPr>
          <w:rFonts w:ascii="GHEA Grapalat" w:hAnsi="GHEA Grapalat"/>
        </w:rPr>
      </w:pPr>
      <w:r>
        <w:rPr>
          <w:rFonts w:ascii="GHEA Grapalat" w:hAnsi="GHEA Grapalat"/>
        </w:rPr>
        <w:t xml:space="preserve">Номер телефона                     ------------------------------------------------------------- </w:t>
      </w:r>
    </w:p>
    <w:p w14:paraId="586DAC54" w14:textId="77777777" w:rsidR="005B5B3E" w:rsidRDefault="005B5B3E" w:rsidP="005B5B3E">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0278F487" w14:textId="77777777" w:rsidR="005B5B3E" w:rsidRDefault="005B5B3E" w:rsidP="005B5B3E">
      <w:pPr>
        <w:tabs>
          <w:tab w:val="left" w:pos="7371"/>
        </w:tabs>
        <w:ind w:left="3544" w:firstLine="3"/>
        <w:jc w:val="both"/>
        <w:rPr>
          <w:rFonts w:ascii="GHEA Grapalat" w:hAnsi="GHEA Grapalat"/>
          <w:sz w:val="16"/>
        </w:rPr>
      </w:pPr>
    </w:p>
    <w:p w14:paraId="754982A2" w14:textId="77777777" w:rsidR="005B5B3E" w:rsidRDefault="005B5B3E" w:rsidP="005B5B3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0256569" w14:textId="77777777" w:rsidR="005B5B3E" w:rsidRDefault="005B5B3E" w:rsidP="005B5B3E">
      <w:pPr>
        <w:widowControl w:val="0"/>
        <w:ind w:left="2835"/>
        <w:jc w:val="both"/>
        <w:rPr>
          <w:rFonts w:ascii="GHEA Grapalat" w:hAnsi="GHEA Grapalat"/>
          <w:sz w:val="16"/>
        </w:rPr>
      </w:pPr>
      <w:r>
        <w:rPr>
          <w:rFonts w:ascii="GHEA Grapalat" w:hAnsi="GHEA Grapalat"/>
          <w:sz w:val="16"/>
        </w:rPr>
        <w:t>наименование участника</w:t>
      </w:r>
    </w:p>
    <w:p w14:paraId="55B02E8E" w14:textId="77777777" w:rsidR="005B5B3E" w:rsidRDefault="005B5B3E" w:rsidP="005B5B3E">
      <w:pPr>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62F6ED61" w14:textId="77777777" w:rsidR="005B5B3E" w:rsidRDefault="005B5B3E" w:rsidP="005B5B3E">
      <w:pPr>
        <w:widowControl w:val="0"/>
        <w:ind w:left="2835"/>
        <w:rPr>
          <w:rFonts w:ascii="GHEA Grapalat" w:hAnsi="GHEA Grapalat"/>
          <w:sz w:val="16"/>
        </w:rPr>
      </w:pPr>
      <w:r>
        <w:rPr>
          <w:rFonts w:ascii="GHEA Grapalat" w:hAnsi="GHEA Grapalat"/>
          <w:sz w:val="16"/>
        </w:rPr>
        <w:t>наименование участника</w:t>
      </w:r>
    </w:p>
    <w:p w14:paraId="35FD7C61" w14:textId="77777777" w:rsidR="005B5B3E" w:rsidRDefault="005B5B3E" w:rsidP="005B5B3E">
      <w:pPr>
        <w:rPr>
          <w:rFonts w:ascii="GHEA Grapalat" w:hAnsi="GHEA Grapalat"/>
          <w:i/>
          <w:sz w:val="16"/>
          <w:vertAlign w:val="superscript"/>
          <w:lang w:val="es-ES"/>
        </w:rPr>
      </w:pPr>
    </w:p>
    <w:p w14:paraId="58995C6B" w14:textId="5EC31BD1" w:rsidR="005B5B3E" w:rsidRDefault="005B5B3E" w:rsidP="005B5B3E">
      <w:pPr>
        <w:rPr>
          <w:rFonts w:ascii="GHEA Grapalat" w:hAnsi="GHEA Grapalat" w:cs="Sylfaen"/>
          <w:sz w:val="20"/>
          <w:lang w:val="hy-AM"/>
        </w:rPr>
      </w:pPr>
      <w:r>
        <w:rPr>
          <w:rFonts w:ascii="GHEA Grapalat" w:hAnsi="GHEA Grapalat"/>
          <w:lang w:val="hy-AM"/>
        </w:rPr>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rPr>
        <w:t>требованиям</w:t>
      </w:r>
      <w:r>
        <w:rPr>
          <w:rFonts w:ascii="GHEA Grapalat" w:hAnsi="GHEA Grapalat"/>
          <w:color w:val="000000" w:themeColor="text1"/>
          <w:lang w:val="es-ES"/>
        </w:rPr>
        <w:t xml:space="preserve"> </w:t>
      </w:r>
      <w:r>
        <w:rPr>
          <w:rFonts w:ascii="GHEA Grapalat" w:hAnsi="GHEA Grapalat"/>
          <w:color w:val="000000" w:themeColor="text1"/>
          <w:spacing w:val="-4"/>
        </w:rPr>
        <w:t>права</w:t>
      </w:r>
      <w:r>
        <w:rPr>
          <w:rFonts w:ascii="GHEA Grapalat" w:hAnsi="GHEA Grapalat"/>
          <w:color w:val="000000" w:themeColor="text1"/>
          <w:spacing w:val="-4"/>
          <w:lang w:val="es-ES"/>
        </w:rPr>
        <w:t xml:space="preserve"> </w:t>
      </w:r>
      <w:r>
        <w:rPr>
          <w:rFonts w:ascii="GHEA Grapalat" w:hAnsi="GHEA Grapalat"/>
          <w:color w:val="000000" w:themeColor="text1"/>
          <w:spacing w:val="-4"/>
        </w:rPr>
        <w:t>участия</w:t>
      </w:r>
      <w:r>
        <w:rPr>
          <w:rFonts w:ascii="GHEA Grapalat" w:hAnsi="GHEA Grapalat"/>
          <w:color w:val="000000" w:themeColor="text1"/>
          <w:lang w:val="es-ES"/>
        </w:rPr>
        <w:t xml:space="preserve"> </w:t>
      </w:r>
      <w:r>
        <w:rPr>
          <w:rFonts w:ascii="GHEA Grapalat" w:hAnsi="GHEA Grapalat"/>
          <w:color w:val="000000" w:themeColor="text1"/>
          <w:spacing w:val="-4"/>
        </w:rPr>
        <w:t>установленным</w:t>
      </w:r>
      <w:r>
        <w:rPr>
          <w:rFonts w:ascii="GHEA Grapalat" w:hAnsi="GHEA Grapalat"/>
          <w:color w:val="000000" w:themeColor="text1"/>
          <w:spacing w:val="-4"/>
          <w:lang w:val="es-ES"/>
        </w:rPr>
        <w:t xml:space="preserve"> </w:t>
      </w:r>
      <w:r>
        <w:rPr>
          <w:rFonts w:ascii="GHEA Grapalat" w:hAnsi="GHEA Grapalat"/>
          <w:color w:val="000000" w:themeColor="text1"/>
          <w:spacing w:val="-4"/>
        </w:rPr>
        <w:t xml:space="preserve">приглашением на </w:t>
      </w:r>
      <w:r>
        <w:rPr>
          <w:rFonts w:ascii="GHEA Grapalat" w:hAnsi="GHEA Grapalat"/>
          <w:spacing w:val="-4"/>
        </w:rPr>
        <w:t xml:space="preserve">на </w:t>
      </w:r>
      <w:r w:rsidR="00C61A36">
        <w:rPr>
          <w:rFonts w:ascii="GHEA Grapalat" w:hAnsi="GHEA Grapalat"/>
        </w:rPr>
        <w:t>запрос котировок</w:t>
      </w:r>
      <w:r>
        <w:rPr>
          <w:rFonts w:ascii="GHEA Grapalat" w:hAnsi="GHEA Grapalat"/>
          <w:color w:val="000000" w:themeColor="text1"/>
          <w:spacing w:val="-4"/>
          <w:lang w:val="es-ES"/>
        </w:rPr>
        <w:t xml:space="preserve"> </w:t>
      </w:r>
      <w:r>
        <w:rPr>
          <w:rFonts w:ascii="GHEA Grapalat" w:hAnsi="GHEA Grapalat"/>
          <w:color w:val="000000" w:themeColor="text1"/>
        </w:rPr>
        <w:t>под</w:t>
      </w:r>
      <w:r>
        <w:rPr>
          <w:rFonts w:ascii="GHEA Grapalat" w:hAnsi="GHEA Grapalat"/>
          <w:color w:val="000000" w:themeColor="text1"/>
          <w:lang w:val="es-ES"/>
        </w:rPr>
        <w:t xml:space="preserve"> </w:t>
      </w:r>
      <w:r>
        <w:rPr>
          <w:rFonts w:ascii="GHEA Grapalat" w:hAnsi="GHEA Grapalat"/>
          <w:color w:val="000000" w:themeColor="text1"/>
        </w:rPr>
        <w:t>кодом</w:t>
      </w:r>
      <w:r>
        <w:rPr>
          <w:rFonts w:ascii="GHEA Grapalat" w:hAnsi="GHEA Grapalat" w:cs="Arial"/>
          <w:sz w:val="20"/>
          <w:szCs w:val="20"/>
          <w:lang w:val="hy-AM"/>
        </w:rPr>
        <w:t xml:space="preserve"> </w:t>
      </w:r>
      <w:r>
        <w:rPr>
          <w:rFonts w:ascii="GHEA Grapalat" w:hAnsi="GHEA Grapalat"/>
          <w:sz w:val="20"/>
          <w:u w:val="single"/>
          <w:lang w:val="hy-AM"/>
        </w:rPr>
        <w:t xml:space="preserve"> </w:t>
      </w:r>
      <w:r w:rsidR="00C61A36">
        <w:rPr>
          <w:rFonts w:ascii="GHEA Grapalat" w:hAnsi="GHEA Grapalat"/>
        </w:rPr>
        <w:t>EQ-GHAPDzB-</w:t>
      </w:r>
      <w:r w:rsidR="009613AA">
        <w:rPr>
          <w:rFonts w:ascii="GHEA Grapalat" w:hAnsi="GHEA Grapalat"/>
        </w:rPr>
        <w:t>26/5</w:t>
      </w:r>
      <w:r>
        <w:rPr>
          <w:rFonts w:ascii="GHEA Grapalat" w:hAnsi="GHEA Grapalat"/>
        </w:rPr>
        <w:t xml:space="preserve">* </w:t>
      </w:r>
      <w:r>
        <w:rPr>
          <w:rFonts w:ascii="GHEA Grapalat" w:hAnsi="GHEA Grapalat"/>
          <w:color w:val="000000" w:themeColor="text1"/>
        </w:rPr>
        <w:t xml:space="preserve">и </w:t>
      </w:r>
      <w:r>
        <w:rPr>
          <w:rFonts w:ascii="GHEA Grapalat" w:hAnsi="GHEA Grapalat"/>
          <w:sz w:val="20"/>
          <w:u w:val="single"/>
        </w:rPr>
        <w:t>__________________________</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0E7B6425" w14:textId="77777777" w:rsidR="005B5B3E" w:rsidRDefault="005B5B3E" w:rsidP="005B5B3E">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sz w:val="16"/>
        </w:rPr>
        <w:t>наименование участника</w:t>
      </w:r>
    </w:p>
    <w:p w14:paraId="2EBD88CE" w14:textId="77777777" w:rsidR="005B5B3E" w:rsidRDefault="005B5B3E" w:rsidP="005B5B3E">
      <w:pPr>
        <w:widowControl w:val="0"/>
        <w:jc w:val="both"/>
        <w:rPr>
          <w:rFonts w:ascii="GHEA Grapalat" w:hAnsi="GHEA Grapalat" w:cs="Arial"/>
        </w:rPr>
      </w:pPr>
      <w:r>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ascii="GHEA Grapalat" w:hAnsi="GHEA Grapalat"/>
        </w:rPr>
        <w:t>,</w:t>
      </w:r>
      <w:r>
        <w:rPr>
          <w:rFonts w:ascii="GHEA Grapalat" w:hAnsi="GHEA Grapalat"/>
          <w:vertAlign w:val="superscript"/>
        </w:rPr>
        <w:t>18</w:t>
      </w:r>
    </w:p>
    <w:p w14:paraId="38360481" w14:textId="24882B65" w:rsidR="005B5B3E" w:rsidRDefault="005B5B3E" w:rsidP="005B5B3E">
      <w:pPr>
        <w:widowControl w:val="0"/>
        <w:tabs>
          <w:tab w:val="left" w:pos="567"/>
        </w:tabs>
        <w:ind w:left="568"/>
        <w:jc w:val="both"/>
        <w:rPr>
          <w:rFonts w:ascii="GHEA Grapalat" w:hAnsi="GHEA Grapalat" w:cs="Arial"/>
        </w:rPr>
      </w:pPr>
      <w:r>
        <w:rPr>
          <w:rFonts w:ascii="GHEA Grapalat" w:hAnsi="GHEA Grapalat"/>
        </w:rPr>
        <w:t xml:space="preserve">2) в рамках участия в </w:t>
      </w:r>
      <w:r w:rsidR="00810B0D">
        <w:rPr>
          <w:rFonts w:ascii="GHEA Grapalat" w:hAnsi="GHEA Grapalat"/>
        </w:rPr>
        <w:t>запроса котировок</w:t>
      </w:r>
      <w:r>
        <w:rPr>
          <w:rFonts w:ascii="GHEA Grapalat" w:hAnsi="GHEA Grapalat"/>
        </w:rPr>
        <w:t xml:space="preserve"> под кодом </w:t>
      </w:r>
      <w:r w:rsidR="00C61A36">
        <w:rPr>
          <w:rFonts w:ascii="GHEA Grapalat" w:hAnsi="GHEA Grapalat"/>
        </w:rPr>
        <w:t>EQ-GHAPDzB-</w:t>
      </w:r>
      <w:r w:rsidR="009613AA">
        <w:rPr>
          <w:rFonts w:ascii="GHEA Grapalat" w:hAnsi="GHEA Grapalat"/>
        </w:rPr>
        <w:t>26/5</w:t>
      </w:r>
      <w:r>
        <w:rPr>
          <w:rFonts w:ascii="GHEA Grapalat" w:hAnsi="GHEA Grapalat"/>
        </w:rPr>
        <w:t>*</w:t>
      </w:r>
    </w:p>
    <w:p w14:paraId="0B578F26" w14:textId="77777777" w:rsidR="005B5B3E" w:rsidRPr="005B5B3E" w:rsidRDefault="005B5B3E" w:rsidP="005B5B3E">
      <w:pPr>
        <w:pStyle w:val="ListParagraph"/>
        <w:widowControl w:val="0"/>
        <w:numPr>
          <w:ilvl w:val="0"/>
          <w:numId w:val="6"/>
        </w:numPr>
        <w:tabs>
          <w:tab w:val="left" w:pos="567"/>
        </w:tabs>
        <w:jc w:val="both"/>
        <w:rPr>
          <w:rFonts w:ascii="GHEA Grapalat" w:hAnsi="GHEA Grapalat" w:cs="Times New Roman"/>
          <w:lang w:val="ru-RU"/>
        </w:rPr>
      </w:pPr>
      <w:r w:rsidRPr="005B5B3E">
        <w:rPr>
          <w:rFonts w:ascii="GHEA Grapalat" w:hAnsi="GHEA Grapalat"/>
          <w:lang w:val="ru-RU"/>
        </w:rPr>
        <w:t xml:space="preserve">не допускал и (или) не допустит </w:t>
      </w:r>
      <w:r>
        <w:rPr>
          <w:rFonts w:ascii="GHEA Grapalat" w:hAnsi="GHEA Grapalat"/>
          <w:lang w:val="hy-AM"/>
        </w:rPr>
        <w:t>недобросовестн</w:t>
      </w:r>
      <w:r w:rsidRPr="005B5B3E">
        <w:rPr>
          <w:rFonts w:ascii="GHEA Grapalat" w:hAnsi="GHEA Grapalat"/>
          <w:lang w:val="ru-RU"/>
        </w:rPr>
        <w:t>ой</w:t>
      </w:r>
      <w:r>
        <w:rPr>
          <w:rFonts w:ascii="GHEA Grapalat" w:hAnsi="GHEA Grapalat"/>
          <w:lang w:val="hy-AM"/>
        </w:rPr>
        <w:t xml:space="preserve"> конкуренци</w:t>
      </w:r>
      <w:r w:rsidRPr="005B5B3E">
        <w:rPr>
          <w:rFonts w:ascii="GHEA Grapalat" w:hAnsi="GHEA Grapalat"/>
          <w:lang w:val="ru-RU"/>
        </w:rPr>
        <w:t xml:space="preserve">и, </w:t>
      </w:r>
      <w:r w:rsidRPr="005B5B3E">
        <w:rPr>
          <w:rFonts w:ascii="GHEA Grapalat" w:hAnsi="GHEA Grapalat"/>
          <w:color w:val="000000" w:themeColor="text1"/>
          <w:lang w:val="ru-RU"/>
        </w:rPr>
        <w:t xml:space="preserve"> </w:t>
      </w:r>
      <w:r w:rsidRPr="005B5B3E">
        <w:rPr>
          <w:rFonts w:ascii="GHEA Grapalat" w:hAnsi="GHEA Grapalat"/>
          <w:lang w:val="ru-RU"/>
        </w:rPr>
        <w:t xml:space="preserve"> </w:t>
      </w:r>
      <w:r w:rsidRPr="005B5B3E">
        <w:rPr>
          <w:rFonts w:ascii="GHEA Grapalat" w:hAnsi="GHEA Grapalat"/>
          <w:lang w:val="ru-RU"/>
        </w:rPr>
        <w:lastRenderedPageBreak/>
        <w:t>злоупотребления доминирующим положением и антиконкурентного соглашения,</w:t>
      </w:r>
    </w:p>
    <w:p w14:paraId="391B66D1" w14:textId="7554F756" w:rsidR="005B5B3E" w:rsidRPr="005B5B3E" w:rsidRDefault="005B5B3E" w:rsidP="005B5B3E">
      <w:pPr>
        <w:pStyle w:val="ListParagraph"/>
        <w:widowControl w:val="0"/>
        <w:numPr>
          <w:ilvl w:val="0"/>
          <w:numId w:val="6"/>
        </w:numPr>
        <w:tabs>
          <w:tab w:val="left" w:pos="567"/>
        </w:tabs>
        <w:jc w:val="both"/>
        <w:rPr>
          <w:rFonts w:ascii="GHEA Grapalat" w:hAnsi="GHEA Grapalat"/>
          <w:spacing w:val="-6"/>
          <w:lang w:val="ru-RU"/>
        </w:rPr>
      </w:pPr>
      <w:r w:rsidRPr="005B5B3E">
        <w:rPr>
          <w:rFonts w:ascii="GHEA Grapalat" w:hAnsi="GHEA Grapalat"/>
          <w:spacing w:val="-6"/>
          <w:lang w:val="ru-RU"/>
        </w:rPr>
        <w:t xml:space="preserve">отсутствует случай установленного приглашением на </w:t>
      </w:r>
      <w:r w:rsidR="00C61A36">
        <w:rPr>
          <w:rFonts w:ascii="GHEA Grapalat" w:hAnsi="GHEA Grapalat"/>
          <w:lang w:val="ru-RU"/>
        </w:rPr>
        <w:t>запрос котировок</w:t>
      </w:r>
      <w:r w:rsidRPr="005B5B3E">
        <w:rPr>
          <w:rFonts w:ascii="GHEA Grapalat" w:hAnsi="GHEA Grapalat"/>
          <w:lang w:val="ru-RU"/>
        </w:rPr>
        <w:t xml:space="preserve"> случая     одновременного </w:t>
      </w:r>
    </w:p>
    <w:p w14:paraId="6B443ABD" w14:textId="77777777" w:rsidR="005B5B3E" w:rsidRDefault="005B5B3E" w:rsidP="005B5B3E">
      <w:pPr>
        <w:pStyle w:val="BodyTextIndent"/>
        <w:widowControl w:val="0"/>
        <w:spacing w:after="0" w:line="240" w:lineRule="auto"/>
        <w:ind w:firstLine="0"/>
        <w:jc w:val="left"/>
        <w:rPr>
          <w:rFonts w:ascii="GHEA Grapalat" w:hAnsi="GHEA Grapalat" w:cs="Times New Roman"/>
          <w:sz w:val="24"/>
        </w:rPr>
      </w:pPr>
      <w:r>
        <w:rPr>
          <w:rFonts w:ascii="GHEA Grapalat" w:hAnsi="GHEA Grapalat" w:cs="Times New Roman"/>
          <w:sz w:val="24"/>
        </w:rPr>
        <w:t>участия взаимосвязанных с ________________ лиц и (или) учрежденных__________</w:t>
      </w:r>
    </w:p>
    <w:p w14:paraId="338E4432" w14:textId="77777777" w:rsidR="005B5B3E" w:rsidRDefault="005B5B3E" w:rsidP="005B5B3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DAFC6A" w14:textId="77777777" w:rsidR="005B5B3E" w:rsidRDefault="005B5B3E" w:rsidP="005B5B3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33126EF0" w14:textId="77777777" w:rsidR="005B5B3E" w:rsidRDefault="005B5B3E" w:rsidP="005B5B3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536AD8D" w14:textId="77777777" w:rsidR="005B5B3E" w:rsidRDefault="005B5B3E" w:rsidP="005B5B3E">
      <w:pPr>
        <w:widowControl w:val="0"/>
        <w:ind w:left="7088"/>
        <w:jc w:val="both"/>
        <w:rPr>
          <w:rFonts w:ascii="GHEA Grapalat" w:hAnsi="GHEA Grapalat"/>
        </w:rPr>
      </w:pPr>
      <w:r>
        <w:rPr>
          <w:rFonts w:ascii="GHEA Grapalat" w:hAnsi="GHEA Grapalat"/>
          <w:vertAlign w:val="superscript"/>
        </w:rPr>
        <w:t>наименование участника</w:t>
      </w:r>
    </w:p>
    <w:p w14:paraId="7DACD52F" w14:textId="77777777" w:rsidR="005B5B3E" w:rsidRDefault="005B5B3E" w:rsidP="005B5B3E">
      <w:pPr>
        <w:widowControl w:val="0"/>
        <w:jc w:val="both"/>
        <w:rPr>
          <w:rFonts w:ascii="GHEA Grapalat" w:hAnsi="GHEA Grapalat"/>
        </w:rPr>
      </w:pPr>
      <w:r>
        <w:rPr>
          <w:rFonts w:ascii="GHEA Grapalat" w:hAnsi="GHEA Grapalat"/>
        </w:rPr>
        <w:t>долю (пай) в размере более пятидесяти процентов.</w:t>
      </w:r>
    </w:p>
    <w:p w14:paraId="6A7B598B" w14:textId="77777777" w:rsidR="005B5B3E" w:rsidRDefault="005B5B3E" w:rsidP="005B5B3E">
      <w:pPr>
        <w:widowControl w:val="0"/>
        <w:jc w:val="both"/>
        <w:rPr>
          <w:rFonts w:ascii="GHEA Grapalat" w:hAnsi="GHEA Grapalat"/>
        </w:rPr>
      </w:pPr>
      <w:r>
        <w:rPr>
          <w:rFonts w:ascii="GHEA Grapalat" w:hAnsi="GHEA Grapalat"/>
        </w:rPr>
        <w:t>Ниже  ---------------------------------------------------------- представляет ссылку на сайт,</w:t>
      </w:r>
    </w:p>
    <w:p w14:paraId="192711E0" w14:textId="77777777" w:rsidR="005B5B3E" w:rsidRDefault="005B5B3E" w:rsidP="005B5B3E">
      <w:pPr>
        <w:widowControl w:val="0"/>
        <w:ind w:left="2268"/>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AE572D4" w14:textId="77777777" w:rsidR="005B5B3E" w:rsidRDefault="005B5B3E" w:rsidP="005B5B3E">
      <w:pPr>
        <w:jc w:val="both"/>
        <w:rPr>
          <w:rFonts w:ascii="GHEA Grapalat" w:hAnsi="GHEA Grapalat"/>
          <w:sz w:val="32"/>
          <w:szCs w:val="32"/>
        </w:rPr>
      </w:pPr>
      <w:r>
        <w:rPr>
          <w:rFonts w:ascii="GHEA Grapalat" w:hAnsi="GHEA Grapalat"/>
        </w:rPr>
        <w:t>содержащий информацию о реальных бенефициарах -----------------------------------</w:t>
      </w:r>
      <w:r>
        <w:rPr>
          <w:rStyle w:val="FootnoteReference"/>
          <w:rFonts w:ascii="GHEA Grapalat" w:hAnsi="GHEA Grapalat"/>
          <w:sz w:val="32"/>
          <w:szCs w:val="32"/>
        </w:rPr>
        <w:footnoteReference w:customMarkFollows="1" w:id="9"/>
        <w:t>**</w:t>
      </w:r>
      <w:r>
        <w:rPr>
          <w:rFonts w:ascii="GHEA Grapalat" w:hAnsi="GHEA Grapalat"/>
          <w:sz w:val="32"/>
          <w:szCs w:val="32"/>
        </w:rPr>
        <w:t>.</w:t>
      </w:r>
    </w:p>
    <w:p w14:paraId="1F72E830" w14:textId="77777777" w:rsidR="005B5B3E" w:rsidRDefault="005B5B3E" w:rsidP="005B5B3E">
      <w:pPr>
        <w:jc w:val="both"/>
        <w:rPr>
          <w:rFonts w:ascii="GHEA Grapalat" w:hAnsi="GHEA Grapalat"/>
        </w:rPr>
      </w:pPr>
      <w:r>
        <w:rPr>
          <w:rFonts w:ascii="GHEA Grapalat" w:hAnsi="GHEA Grapalat"/>
        </w:rPr>
        <w:t xml:space="preserve"> Прилагается  полное описание предлагаемого   ----------------------------     товара, </w:t>
      </w:r>
    </w:p>
    <w:p w14:paraId="1642439F" w14:textId="77777777" w:rsidR="005B5B3E" w:rsidRDefault="005B5B3E" w:rsidP="005B5B3E">
      <w:pPr>
        <w:jc w:val="both"/>
        <w:rPr>
          <w:rFonts w:ascii="GHEA Grapalat" w:hAnsi="GHEA Grapalat"/>
        </w:rPr>
      </w:pPr>
      <w:r>
        <w:rPr>
          <w:rFonts w:ascii="GHEA Grapalat" w:hAnsi="GHEA Grapalat"/>
          <w:sz w:val="16"/>
        </w:rPr>
        <w:t xml:space="preserve">                                                                                                             наименование участника</w:t>
      </w:r>
    </w:p>
    <w:p w14:paraId="0728D77F" w14:textId="77777777" w:rsidR="005B5B3E" w:rsidRDefault="005B5B3E" w:rsidP="005B5B3E">
      <w:pPr>
        <w:jc w:val="both"/>
        <w:rPr>
          <w:rFonts w:ascii="GHEA Grapalat" w:hAnsi="GHEA Grapalat"/>
          <w:sz w:val="16"/>
          <w:lang w:val="hy-AM"/>
        </w:rPr>
      </w:pPr>
      <w:r>
        <w:rPr>
          <w:rFonts w:ascii="GHEA Grapalat" w:hAnsi="GHEA Grapalat"/>
        </w:rPr>
        <w:t xml:space="preserve">согласно Приложению 1.1.   </w:t>
      </w:r>
      <w:r>
        <w:rPr>
          <w:rFonts w:ascii="GHEA Grapalat" w:hAnsi="GHEA Grapalat"/>
          <w:sz w:val="16"/>
        </w:rPr>
        <w:t xml:space="preserve">                                                                                                                        </w:t>
      </w:r>
    </w:p>
    <w:p w14:paraId="44DFE779" w14:textId="77777777" w:rsidR="005B5B3E" w:rsidRDefault="005B5B3E" w:rsidP="005B5B3E">
      <w:pPr>
        <w:tabs>
          <w:tab w:val="left" w:pos="7371"/>
        </w:tabs>
        <w:ind w:left="3544" w:firstLine="3"/>
        <w:jc w:val="both"/>
        <w:rPr>
          <w:rFonts w:ascii="GHEA Grapalat" w:hAnsi="GHEA Grapalat"/>
          <w:sz w:val="16"/>
          <w:lang w:val="hy-AM"/>
        </w:rPr>
      </w:pPr>
    </w:p>
    <w:p w14:paraId="5CBFD99B" w14:textId="77777777" w:rsidR="005B5B3E" w:rsidRDefault="005B5B3E" w:rsidP="005B5B3E">
      <w:pPr>
        <w:tabs>
          <w:tab w:val="left" w:pos="7371"/>
        </w:tabs>
        <w:ind w:left="3544" w:firstLine="3"/>
        <w:jc w:val="both"/>
        <w:rPr>
          <w:rFonts w:ascii="GHEA Grapalat" w:hAnsi="GHEA Grapalat"/>
          <w:sz w:val="16"/>
          <w:lang w:val="hy-AM"/>
        </w:rPr>
      </w:pPr>
    </w:p>
    <w:p w14:paraId="470C088B" w14:textId="77777777" w:rsidR="005B5B3E" w:rsidRDefault="005B5B3E" w:rsidP="005B5B3E">
      <w:pPr>
        <w:tabs>
          <w:tab w:val="left" w:pos="7371"/>
        </w:tabs>
        <w:ind w:left="3544" w:firstLine="3"/>
        <w:jc w:val="both"/>
        <w:rPr>
          <w:rFonts w:ascii="GHEA Grapalat" w:hAnsi="GHEA Grapalat"/>
          <w:sz w:val="16"/>
        </w:rPr>
      </w:pPr>
    </w:p>
    <w:p w14:paraId="33B0924A" w14:textId="77777777" w:rsidR="005B5B3E" w:rsidRDefault="005B5B3E" w:rsidP="005B5B3E">
      <w:pPr>
        <w:tabs>
          <w:tab w:val="left" w:pos="7371"/>
        </w:tabs>
        <w:ind w:left="3544" w:firstLine="3"/>
        <w:jc w:val="both"/>
        <w:rPr>
          <w:rFonts w:ascii="GHEA Grapalat" w:hAnsi="GHEA Grapalat"/>
          <w:sz w:val="16"/>
        </w:rPr>
      </w:pPr>
    </w:p>
    <w:p w14:paraId="17E8F9E7" w14:textId="77777777" w:rsidR="005B5B3E" w:rsidRDefault="005B5B3E" w:rsidP="005B5B3E">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5FC7BE4D" w14:textId="77777777" w:rsidR="005B5B3E" w:rsidRDefault="005B5B3E" w:rsidP="005B5B3E">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0CDC7055" w14:textId="77777777" w:rsidR="005B5B3E" w:rsidRDefault="005B5B3E" w:rsidP="005B5B3E">
      <w:pPr>
        <w:ind w:left="1134"/>
        <w:jc w:val="both"/>
        <w:rPr>
          <w:rFonts w:ascii="GHEA Grapalat" w:hAnsi="GHEA Grapalat"/>
          <w:sz w:val="16"/>
        </w:rPr>
      </w:pPr>
      <w:r>
        <w:rPr>
          <w:rFonts w:ascii="GHEA Grapalat" w:hAnsi="GHEA Grapalat"/>
          <w:sz w:val="16"/>
        </w:rPr>
        <w:t>имя, фамилия руководителя)</w:t>
      </w:r>
    </w:p>
    <w:p w14:paraId="7FCE36FB" w14:textId="77777777" w:rsidR="005B5B3E" w:rsidRDefault="005B5B3E" w:rsidP="005B5B3E">
      <w:pPr>
        <w:widowControl w:val="0"/>
        <w:jc w:val="both"/>
        <w:rPr>
          <w:rFonts w:ascii="GHEA Grapalat" w:hAnsi="GHEA Grapalat"/>
          <w:sz w:val="32"/>
          <w:szCs w:val="32"/>
        </w:rPr>
      </w:pPr>
    </w:p>
    <w:p w14:paraId="25202DAD" w14:textId="77777777" w:rsidR="005B5B3E" w:rsidRDefault="005B5B3E" w:rsidP="005B5B3E">
      <w:pPr>
        <w:widowControl w:val="0"/>
        <w:jc w:val="both"/>
        <w:rPr>
          <w:rFonts w:ascii="GHEA Grapalat" w:hAnsi="GHEA Grapalat"/>
          <w:sz w:val="32"/>
          <w:szCs w:val="32"/>
        </w:rPr>
      </w:pPr>
    </w:p>
    <w:p w14:paraId="5E850E4D" w14:textId="77777777" w:rsidR="005B5B3E" w:rsidRDefault="005B5B3E" w:rsidP="005B5B3E">
      <w:pPr>
        <w:widowControl w:val="0"/>
        <w:jc w:val="both"/>
        <w:rPr>
          <w:rFonts w:ascii="GHEA Grapalat" w:hAnsi="GHEA Grapalat"/>
          <w:sz w:val="32"/>
          <w:szCs w:val="32"/>
        </w:rPr>
      </w:pPr>
    </w:p>
    <w:p w14:paraId="3182929D" w14:textId="77777777" w:rsidR="005B5B3E" w:rsidRDefault="005B5B3E" w:rsidP="005B5B3E">
      <w:pPr>
        <w:widowControl w:val="0"/>
        <w:jc w:val="both"/>
        <w:rPr>
          <w:rFonts w:ascii="GHEA Grapalat" w:hAnsi="GHEA Grapalat" w:cs="Sylfaen"/>
        </w:rPr>
      </w:pPr>
      <w:r>
        <w:rPr>
          <w:rFonts w:ascii="GHEA Grapalat" w:hAnsi="GHEA Grapalat"/>
          <w:sz w:val="32"/>
          <w:szCs w:val="32"/>
        </w:rPr>
        <w:t xml:space="preserve"> </w:t>
      </w:r>
    </w:p>
    <w:p w14:paraId="793F676D" w14:textId="77777777" w:rsidR="005B5B3E" w:rsidRDefault="005B5B3E" w:rsidP="005B5B3E">
      <w:pPr>
        <w:rPr>
          <w:rFonts w:ascii="GHEA Grapalat" w:hAnsi="GHEA Grapalat"/>
        </w:rPr>
      </w:pPr>
      <w:r>
        <w:rPr>
          <w:rFonts w:ascii="GHEA Grapalat" w:hAnsi="GHEA Grapalat"/>
        </w:rPr>
        <w:br w:type="page"/>
      </w:r>
      <w:r>
        <w:rPr>
          <w:rFonts w:ascii="GHEA Grapalat" w:hAnsi="GHEA Grapalat"/>
        </w:rPr>
        <w:lastRenderedPageBreak/>
        <w:t xml:space="preserve"> </w:t>
      </w:r>
    </w:p>
    <w:p w14:paraId="106FAB00" w14:textId="77777777" w:rsidR="005B5B3E" w:rsidRDefault="005B5B3E" w:rsidP="005B5B3E">
      <w:pPr>
        <w:rPr>
          <w:rFonts w:ascii="GHEA Grapalat" w:hAnsi="GHEA Grapalat"/>
          <w:b/>
        </w:rPr>
      </w:pPr>
    </w:p>
    <w:p w14:paraId="26FFCFC8" w14:textId="77777777" w:rsidR="005B5B3E" w:rsidRDefault="005B5B3E" w:rsidP="005B5B3E">
      <w:pPr>
        <w:pStyle w:val="Heading3"/>
        <w:keepNext w:val="0"/>
        <w:widowControl w:val="0"/>
        <w:spacing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14:paraId="3ED2E8A6" w14:textId="66D28849"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 xml:space="preserve">к Приглашению на </w:t>
      </w:r>
      <w:r w:rsidR="00C61A36">
        <w:rPr>
          <w:rFonts w:ascii="GHEA Grapalat" w:hAnsi="GHEA Grapalat"/>
          <w:b/>
          <w:sz w:val="24"/>
          <w:szCs w:val="24"/>
        </w:rPr>
        <w:t>запрос котировок</w:t>
      </w:r>
      <w:r>
        <w:rPr>
          <w:rFonts w:ascii="GHEA Grapalat" w:hAnsi="GHEA Grapalat" w:cs="Arial"/>
          <w:b/>
          <w:sz w:val="24"/>
          <w:szCs w:val="24"/>
        </w:rPr>
        <w:br/>
      </w:r>
      <w:r>
        <w:rPr>
          <w:rFonts w:ascii="GHEA Grapalat" w:hAnsi="GHEA Grapalat"/>
          <w:b/>
          <w:sz w:val="24"/>
          <w:szCs w:val="24"/>
        </w:rPr>
        <w:t>под кодом "</w:t>
      </w:r>
      <w:r w:rsidR="00C61A36">
        <w:rPr>
          <w:rFonts w:ascii="GHEA Grapalat" w:hAnsi="GHEA Grapalat"/>
          <w:b/>
          <w:sz w:val="24"/>
          <w:szCs w:val="24"/>
        </w:rPr>
        <w:t>EQ-GHAPDzB-</w:t>
      </w:r>
      <w:r w:rsidR="009613AA">
        <w:rPr>
          <w:rFonts w:ascii="GHEA Grapalat" w:hAnsi="GHEA Grapalat"/>
          <w:b/>
          <w:sz w:val="24"/>
          <w:szCs w:val="24"/>
        </w:rPr>
        <w:t>26/5</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14:paraId="3C33FC99" w14:textId="77777777" w:rsidR="005B5B3E" w:rsidRDefault="005B5B3E" w:rsidP="005B5B3E">
      <w:pPr>
        <w:widowControl w:val="0"/>
        <w:ind w:left="567" w:right="565"/>
        <w:jc w:val="center"/>
        <w:rPr>
          <w:rFonts w:ascii="GHEA Grapalat" w:hAnsi="GHEA Grapalat"/>
          <w:b/>
        </w:rPr>
      </w:pPr>
    </w:p>
    <w:p w14:paraId="316E60AF"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14:paraId="727FF103"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14:paraId="314DFF52" w14:textId="77777777" w:rsidR="005B5B3E" w:rsidRDefault="005B5B3E" w:rsidP="005B5B3E">
      <w:pPr>
        <w:pStyle w:val="Heading3"/>
        <w:keepNext w:val="0"/>
        <w:widowControl w:val="0"/>
        <w:spacing w:line="240" w:lineRule="auto"/>
        <w:ind w:left="567" w:right="565"/>
        <w:rPr>
          <w:rFonts w:ascii="GHEA Grapalat" w:hAnsi="GHEA Grapalat" w:cs="Arial"/>
          <w:sz w:val="24"/>
          <w:szCs w:val="24"/>
        </w:rPr>
      </w:pPr>
    </w:p>
    <w:p w14:paraId="1848B0C0" w14:textId="77777777" w:rsidR="005B5B3E" w:rsidRDefault="005B5B3E" w:rsidP="005B5B3E">
      <w:pPr>
        <w:widowControl w:val="0"/>
        <w:jc w:val="both"/>
        <w:rPr>
          <w:rFonts w:ascii="GHEA Grapalat" w:hAnsi="GHEA Grapalat"/>
        </w:rPr>
      </w:pPr>
      <w:r>
        <w:rPr>
          <w:rFonts w:ascii="GHEA Grapalat" w:hAnsi="GHEA Grapalat"/>
        </w:rPr>
        <w:t xml:space="preserve">_____________________________,                               в качестве участника в </w:t>
      </w:r>
    </w:p>
    <w:p w14:paraId="37B185ED" w14:textId="77777777" w:rsidR="005B5B3E" w:rsidRDefault="005B5B3E" w:rsidP="005B5B3E">
      <w:pPr>
        <w:widowControl w:val="0"/>
        <w:jc w:val="both"/>
        <w:rPr>
          <w:rFonts w:ascii="GHEA Grapalat" w:hAnsi="GHEA Grapalat" w:cs="Arial"/>
          <w:sz w:val="16"/>
          <w:u w:val="single"/>
        </w:rPr>
      </w:pPr>
      <w:r>
        <w:rPr>
          <w:rFonts w:ascii="GHEA Grapalat" w:hAnsi="GHEA Grapalat"/>
          <w:sz w:val="16"/>
        </w:rPr>
        <w:t>наименование участника</w:t>
      </w:r>
    </w:p>
    <w:p w14:paraId="306B9636" w14:textId="1D447B87" w:rsidR="005B5B3E" w:rsidRDefault="005B5B3E" w:rsidP="005B5B3E">
      <w:pPr>
        <w:widowControl w:val="0"/>
        <w:jc w:val="both"/>
        <w:rPr>
          <w:rFonts w:ascii="GHEA Grapalat" w:hAnsi="GHEA Grapalat"/>
        </w:rPr>
      </w:pPr>
      <w:r>
        <w:rPr>
          <w:rFonts w:ascii="GHEA Grapalat" w:hAnsi="GHEA Grapalat"/>
        </w:rPr>
        <w:t xml:space="preserve">рамках </w:t>
      </w:r>
      <w:r w:rsidR="00810B0D">
        <w:rPr>
          <w:rFonts w:ascii="GHEA Grapalat" w:hAnsi="GHEA Grapalat"/>
        </w:rPr>
        <w:t>запроса котировок</w:t>
      </w:r>
      <w:r>
        <w:rPr>
          <w:rFonts w:ascii="GHEA Grapalat" w:hAnsi="GHEA Grapalat"/>
        </w:rPr>
        <w:t xml:space="preserve">а под кодом </w:t>
      </w:r>
      <w:r w:rsidR="00C61A36">
        <w:rPr>
          <w:rFonts w:ascii="GHEA Grapalat" w:hAnsi="GHEA Grapalat"/>
        </w:rPr>
        <w:t>EQ-GHAPDzB-</w:t>
      </w:r>
      <w:r w:rsidR="009613AA">
        <w:rPr>
          <w:rFonts w:ascii="GHEA Grapalat" w:hAnsi="GHEA Grapalat"/>
        </w:rPr>
        <w:t>26/5</w:t>
      </w:r>
      <w:r>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5B5B3E" w14:paraId="464B10DE" w14:textId="77777777" w:rsidTr="005B5B3E">
        <w:tc>
          <w:tcPr>
            <w:tcW w:w="1042" w:type="dxa"/>
            <w:vMerge w:val="restart"/>
            <w:tcBorders>
              <w:top w:val="single" w:sz="4" w:space="0" w:color="auto"/>
              <w:left w:val="single" w:sz="4" w:space="0" w:color="auto"/>
              <w:bottom w:val="single" w:sz="4" w:space="0" w:color="auto"/>
              <w:right w:val="single" w:sz="4" w:space="0" w:color="auto"/>
            </w:tcBorders>
            <w:vAlign w:val="center"/>
          </w:tcPr>
          <w:p w14:paraId="2A6E698A" w14:textId="77777777" w:rsidR="005B5B3E" w:rsidRDefault="005B5B3E" w:rsidP="005B5B3E">
            <w:pPr>
              <w:widowControl w:val="0"/>
              <w:jc w:val="center"/>
              <w:rPr>
                <w:rFonts w:ascii="GHEA Grapalat" w:hAnsi="GHEA Grapalat"/>
                <w:b/>
                <w:sz w:val="20"/>
                <w:szCs w:val="20"/>
              </w:rPr>
            </w:pPr>
          </w:p>
          <w:p w14:paraId="68D3976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14:paraId="1863C36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Предлагаемый товар</w:t>
            </w:r>
          </w:p>
        </w:tc>
      </w:tr>
      <w:tr w:rsidR="005B5B3E" w14:paraId="61B97632" w14:textId="77777777" w:rsidTr="005B5B3E">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2EA11" w14:textId="77777777" w:rsidR="005B5B3E" w:rsidRDefault="005B5B3E" w:rsidP="005B5B3E">
            <w:pPr>
              <w:rPr>
                <w:rFonts w:ascii="GHEA Grapalat" w:hAnsi="GHEA Grapalat"/>
                <w:b/>
                <w:bCs/>
                <w:sz w:val="20"/>
                <w:szCs w:val="20"/>
              </w:rPr>
            </w:pPr>
          </w:p>
        </w:tc>
        <w:tc>
          <w:tcPr>
            <w:tcW w:w="1605" w:type="dxa"/>
            <w:tcBorders>
              <w:top w:val="single" w:sz="4" w:space="0" w:color="auto"/>
              <w:left w:val="single" w:sz="4" w:space="0" w:color="auto"/>
              <w:bottom w:val="single" w:sz="4" w:space="0" w:color="auto"/>
              <w:right w:val="single" w:sz="4" w:space="0" w:color="auto"/>
            </w:tcBorders>
            <w:vAlign w:val="center"/>
            <w:hideMark/>
          </w:tcPr>
          <w:p w14:paraId="5E6A6AB6"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фирменное</w:t>
            </w:r>
          </w:p>
          <w:p w14:paraId="338CAE78"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14:paraId="370E101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14:paraId="318BAAFB" w14:textId="77777777" w:rsidR="005B5B3E" w:rsidRDefault="005B5B3E" w:rsidP="005B5B3E">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tcBorders>
              <w:top w:val="single" w:sz="4" w:space="0" w:color="auto"/>
              <w:left w:val="single" w:sz="4" w:space="0" w:color="auto"/>
              <w:bottom w:val="single" w:sz="4" w:space="0" w:color="auto"/>
              <w:right w:val="single" w:sz="4" w:space="0" w:color="auto"/>
            </w:tcBorders>
            <w:vAlign w:val="center"/>
            <w:hideMark/>
          </w:tcPr>
          <w:p w14:paraId="562B1F3F"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14:paraId="4F5A9957"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r>
      <w:tr w:rsidR="005B5B3E" w14:paraId="497BF910" w14:textId="77777777" w:rsidTr="005B5B3E">
        <w:tc>
          <w:tcPr>
            <w:tcW w:w="1042" w:type="dxa"/>
            <w:tcBorders>
              <w:top w:val="single" w:sz="4" w:space="0" w:color="auto"/>
              <w:left w:val="single" w:sz="4" w:space="0" w:color="auto"/>
              <w:bottom w:val="single" w:sz="4" w:space="0" w:color="auto"/>
              <w:right w:val="single" w:sz="4" w:space="0" w:color="auto"/>
            </w:tcBorders>
          </w:tcPr>
          <w:p w14:paraId="22F842F8"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292DDFAA"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5FEA3FBE"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389C44B3"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5E045759"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6797E6BE"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23C500B3" w14:textId="77777777" w:rsidTr="005B5B3E">
        <w:tc>
          <w:tcPr>
            <w:tcW w:w="1042" w:type="dxa"/>
            <w:tcBorders>
              <w:top w:val="single" w:sz="4" w:space="0" w:color="auto"/>
              <w:left w:val="single" w:sz="4" w:space="0" w:color="auto"/>
              <w:bottom w:val="single" w:sz="4" w:space="0" w:color="auto"/>
              <w:right w:val="single" w:sz="4" w:space="0" w:color="auto"/>
            </w:tcBorders>
          </w:tcPr>
          <w:p w14:paraId="340EC630"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35D5DE1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68B5796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14FF8A50"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2A69D862"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99EFFB8"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53325F24" w14:textId="77777777" w:rsidTr="005B5B3E">
        <w:tc>
          <w:tcPr>
            <w:tcW w:w="1042" w:type="dxa"/>
            <w:tcBorders>
              <w:top w:val="single" w:sz="4" w:space="0" w:color="auto"/>
              <w:left w:val="single" w:sz="4" w:space="0" w:color="auto"/>
              <w:bottom w:val="single" w:sz="4" w:space="0" w:color="auto"/>
              <w:right w:val="single" w:sz="4" w:space="0" w:color="auto"/>
            </w:tcBorders>
          </w:tcPr>
          <w:p w14:paraId="57B8981C"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5FB0562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0AE5997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253D43C6"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3A5DB8BB"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884A172" w14:textId="77777777" w:rsidR="005B5B3E" w:rsidRDefault="005B5B3E" w:rsidP="005B5B3E">
            <w:pPr>
              <w:pStyle w:val="Heading3"/>
              <w:keepNext w:val="0"/>
              <w:widowControl w:val="0"/>
              <w:spacing w:line="240" w:lineRule="auto"/>
              <w:jc w:val="left"/>
              <w:rPr>
                <w:rFonts w:ascii="GHEA Grapalat" w:hAnsi="GHEA Grapalat"/>
                <w:b/>
              </w:rPr>
            </w:pPr>
          </w:p>
        </w:tc>
      </w:tr>
    </w:tbl>
    <w:p w14:paraId="4E78C1EB" w14:textId="77777777" w:rsidR="005B5B3E" w:rsidRDefault="005B5B3E" w:rsidP="005B5B3E">
      <w:pPr>
        <w:widowControl w:val="0"/>
        <w:tabs>
          <w:tab w:val="left" w:pos="6804"/>
        </w:tabs>
        <w:jc w:val="center"/>
        <w:rPr>
          <w:rFonts w:ascii="GHEA Grapalat" w:hAnsi="GHEA Grapalat"/>
          <w:lang w:val="en-US"/>
        </w:rPr>
      </w:pPr>
    </w:p>
    <w:p w14:paraId="09B4260C"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5F244D62"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0EB99D31" w14:textId="77777777" w:rsidR="005B5B3E" w:rsidRDefault="005B5B3E" w:rsidP="005B5B3E">
      <w:pPr>
        <w:widowControl w:val="0"/>
        <w:jc w:val="right"/>
        <w:rPr>
          <w:rFonts w:ascii="GHEA Grapalat" w:hAnsi="GHEA Grapalat"/>
        </w:rPr>
      </w:pPr>
    </w:p>
    <w:p w14:paraId="01D02C8F" w14:textId="77777777" w:rsidR="005B5B3E" w:rsidRDefault="005B5B3E" w:rsidP="005B5B3E">
      <w:pPr>
        <w:widowControl w:val="0"/>
        <w:jc w:val="right"/>
        <w:rPr>
          <w:rFonts w:ascii="GHEA Grapalat" w:hAnsi="GHEA Grapalat"/>
        </w:rPr>
      </w:pPr>
      <w:r>
        <w:rPr>
          <w:rFonts w:ascii="GHEA Grapalat" w:hAnsi="GHEA Grapalat"/>
        </w:rPr>
        <w:t>М. П.</w:t>
      </w:r>
    </w:p>
    <w:p w14:paraId="2A4A0F91" w14:textId="77777777" w:rsidR="005B5B3E" w:rsidRDefault="005B5B3E" w:rsidP="005B5B3E">
      <w:pPr>
        <w:rPr>
          <w:rFonts w:ascii="GHEA Grapalat" w:hAnsi="GHEA Grapalat"/>
        </w:rPr>
      </w:pPr>
      <w:r>
        <w:rPr>
          <w:rFonts w:ascii="GHEA Grapalat" w:hAnsi="GHEA Grapalat"/>
        </w:rPr>
        <w:br w:type="page"/>
      </w:r>
    </w:p>
    <w:p w14:paraId="7643E832" w14:textId="77777777" w:rsidR="005B5B3E" w:rsidRDefault="005B5B3E" w:rsidP="005B5B3E">
      <w:pPr>
        <w:rPr>
          <w:rFonts w:ascii="GHEA Grapalat" w:hAnsi="GHEA Grapalat"/>
          <w:b/>
        </w:rPr>
      </w:pPr>
    </w:p>
    <w:p w14:paraId="262FB1B0" w14:textId="77777777" w:rsidR="005B5B3E" w:rsidRDefault="005B5B3E" w:rsidP="005B5B3E">
      <w:pPr>
        <w:jc w:val="right"/>
        <w:rPr>
          <w:rFonts w:ascii="GHEA Grapalat" w:hAnsi="GHEA Grapalat"/>
          <w:b/>
        </w:rPr>
      </w:pPr>
      <w:r>
        <w:rPr>
          <w:rFonts w:ascii="GHEA Grapalat" w:hAnsi="GHEA Grapalat"/>
          <w:b/>
        </w:rPr>
        <w:t xml:space="preserve">Приложение 1.3** </w:t>
      </w:r>
    </w:p>
    <w:p w14:paraId="0EC07998" w14:textId="72FD2A11" w:rsidR="005B5B3E" w:rsidRDefault="005B5B3E" w:rsidP="005B5B3E">
      <w:pPr>
        <w:jc w:val="right"/>
        <w:rPr>
          <w:rFonts w:ascii="GHEA Grapalat" w:hAnsi="GHEA Grapalat"/>
          <w:b/>
        </w:rPr>
      </w:pPr>
      <w:r>
        <w:rPr>
          <w:rFonts w:ascii="GHEA Grapalat" w:hAnsi="GHEA Grapalat"/>
          <w:b/>
        </w:rPr>
        <w:t xml:space="preserve">к Приглашению на </w:t>
      </w:r>
      <w:r w:rsidR="00C61A36">
        <w:rPr>
          <w:rFonts w:ascii="GHEA Grapalat" w:hAnsi="GHEA Grapalat"/>
          <w:b/>
        </w:rPr>
        <w:t>запрос котировок</w:t>
      </w:r>
    </w:p>
    <w:p w14:paraId="090568BB" w14:textId="28384667" w:rsidR="005B5B3E" w:rsidRDefault="005B5B3E" w:rsidP="005B5B3E">
      <w:pPr>
        <w:pStyle w:val="Heading3"/>
        <w:keepNext w:val="0"/>
        <w:widowControl w:val="0"/>
        <w:spacing w:line="240" w:lineRule="auto"/>
        <w:ind w:firstLine="567"/>
        <w:jc w:val="right"/>
        <w:rPr>
          <w:rFonts w:ascii="GHEA Grapalat" w:hAnsi="GHEA Grapalat" w:cs="Arial"/>
          <w:b/>
          <w:sz w:val="24"/>
          <w:szCs w:val="24"/>
        </w:rPr>
      </w:pPr>
      <w:r>
        <w:rPr>
          <w:rFonts w:ascii="GHEA Grapalat" w:hAnsi="GHEA Grapalat"/>
          <w:b/>
          <w:sz w:val="24"/>
          <w:szCs w:val="24"/>
        </w:rPr>
        <w:t xml:space="preserve">под кодом </w:t>
      </w:r>
      <w:r w:rsidR="00C61A36">
        <w:rPr>
          <w:rFonts w:ascii="GHEA Grapalat" w:hAnsi="GHEA Grapalat"/>
          <w:b/>
          <w:sz w:val="24"/>
          <w:szCs w:val="24"/>
        </w:rPr>
        <w:t>EQ-GHAPDzB-</w:t>
      </w:r>
      <w:r w:rsidR="009613AA">
        <w:rPr>
          <w:rFonts w:ascii="GHEA Grapalat" w:hAnsi="GHEA Grapalat"/>
          <w:b/>
          <w:sz w:val="24"/>
          <w:szCs w:val="24"/>
        </w:rPr>
        <w:t>26/5</w:t>
      </w:r>
    </w:p>
    <w:p w14:paraId="2F8F7D5D" w14:textId="77777777" w:rsidR="005B5B3E" w:rsidRDefault="005B5B3E" w:rsidP="005B5B3E">
      <w:pPr>
        <w:ind w:left="360" w:hanging="360"/>
        <w:jc w:val="center"/>
        <w:rPr>
          <w:rFonts w:ascii="GHEA Grapalat" w:hAnsi="GHEA Grapalat"/>
          <w:b/>
        </w:rPr>
      </w:pPr>
      <w:r>
        <w:rPr>
          <w:rFonts w:ascii="GHEA Grapalat" w:hAnsi="GHEA Grapalat"/>
          <w:b/>
        </w:rPr>
        <w:t>ФОРМА</w:t>
      </w:r>
    </w:p>
    <w:p w14:paraId="2EC931CD" w14:textId="77777777" w:rsidR="005B5B3E" w:rsidRDefault="005B5B3E" w:rsidP="005B5B3E">
      <w:pPr>
        <w:ind w:left="360" w:hanging="360"/>
        <w:jc w:val="center"/>
        <w:rPr>
          <w:rFonts w:ascii="GHEA Grapalat" w:hAnsi="GHEA Grapalat"/>
          <w:b/>
        </w:rPr>
      </w:pPr>
      <w:r>
        <w:rPr>
          <w:rFonts w:ascii="GHEA Grapalat" w:hAnsi="GHEA Grapalat"/>
          <w:b/>
        </w:rPr>
        <w:t>ДЕКЛАРАЦИИ О РЕАЛЬНЫХ  БЕНЕФИЦИАРАХ</w:t>
      </w:r>
    </w:p>
    <w:p w14:paraId="77885737" w14:textId="77777777" w:rsidR="005B5B3E" w:rsidRDefault="005B5B3E" w:rsidP="005B5B3E">
      <w:pPr>
        <w:ind w:left="360" w:hanging="360"/>
        <w:jc w:val="center"/>
        <w:rPr>
          <w:rFonts w:ascii="GHEA Grapalat" w:eastAsia="GHEA Grapalat" w:hAnsi="GHEA Grapalat" w:cs="GHEA Grapalat"/>
          <w:b/>
        </w:rPr>
      </w:pPr>
    </w:p>
    <w:p w14:paraId="4486DFB4"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540C6A6"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B5B3E" w14:paraId="406F589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118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37B546F1" w14:textId="77777777" w:rsidR="005B5B3E" w:rsidRDefault="005B5B3E" w:rsidP="005B5B3E">
            <w:pPr>
              <w:rPr>
                <w:rFonts w:ascii="GHEA Grapalat" w:eastAsia="GHEA Grapalat" w:hAnsi="GHEA Grapalat" w:cs="GHEA Grapalat"/>
              </w:rPr>
            </w:pPr>
          </w:p>
        </w:tc>
      </w:tr>
      <w:tr w:rsidR="005B5B3E" w14:paraId="2D02C3E2"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A5F51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BB94117" w14:textId="77777777" w:rsidR="005B5B3E" w:rsidRDefault="005B5B3E" w:rsidP="005B5B3E">
            <w:pPr>
              <w:rPr>
                <w:rFonts w:ascii="GHEA Grapalat" w:eastAsia="GHEA Grapalat" w:hAnsi="GHEA Grapalat" w:cs="GHEA Grapalat"/>
              </w:rPr>
            </w:pPr>
          </w:p>
        </w:tc>
      </w:tr>
      <w:tr w:rsidR="005B5B3E" w14:paraId="1F2CD49A"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21753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49B9195" w14:textId="77777777" w:rsidR="005B5B3E" w:rsidRDefault="005B5B3E" w:rsidP="005B5B3E">
            <w:pPr>
              <w:rPr>
                <w:rFonts w:ascii="GHEA Grapalat" w:eastAsia="GHEA Grapalat" w:hAnsi="GHEA Grapalat" w:cs="GHEA Grapalat"/>
              </w:rPr>
            </w:pPr>
          </w:p>
        </w:tc>
      </w:tr>
      <w:tr w:rsidR="005B5B3E" w14:paraId="7F30A1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E4D8C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75C68E4" w14:textId="77777777" w:rsidR="005B5B3E" w:rsidRDefault="005B5B3E" w:rsidP="005B5B3E">
            <w:pPr>
              <w:rPr>
                <w:rFonts w:ascii="GHEA Grapalat" w:eastAsia="GHEA Grapalat" w:hAnsi="GHEA Grapalat" w:cs="GHEA Grapalat"/>
              </w:rPr>
            </w:pPr>
          </w:p>
        </w:tc>
      </w:tr>
      <w:tr w:rsidR="005B5B3E" w14:paraId="2E17DD1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A558C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Pr>
                <w:rFonts w:ascii="GHEA Grapalat" w:eastAsia="GHEA Grapalat" w:hAnsi="GHEA Grapalat" w:cs="GHEA Grapalat"/>
                <w:color w:val="000000"/>
              </w:rPr>
              <w:t>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D4C95B3" w14:textId="77777777" w:rsidR="005B5B3E" w:rsidRDefault="005B5B3E" w:rsidP="005B5B3E">
            <w:pPr>
              <w:rPr>
                <w:rFonts w:ascii="GHEA Grapalat" w:eastAsia="GHEA Grapalat" w:hAnsi="GHEA Grapalat" w:cs="GHEA Grapalat"/>
              </w:rPr>
            </w:pPr>
          </w:p>
        </w:tc>
      </w:tr>
      <w:tr w:rsidR="005B5B3E" w14:paraId="65841DE1"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89153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9FFCDB9" w14:textId="77777777" w:rsidR="005B5B3E" w:rsidRDefault="005B5B3E" w:rsidP="005B5B3E">
            <w:pPr>
              <w:ind w:left="993" w:hanging="851"/>
              <w:rPr>
                <w:rFonts w:ascii="GHEA Grapalat" w:eastAsia="GHEA Grapalat" w:hAnsi="GHEA Grapalat" w:cs="GHEA Grapalat"/>
              </w:rPr>
            </w:pPr>
          </w:p>
        </w:tc>
      </w:tr>
      <w:tr w:rsidR="005B5B3E" w:rsidRPr="005B5B3E" w14:paraId="7847D1FB"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7B1B54"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5D43025" w14:textId="77777777" w:rsidR="005B5B3E" w:rsidRDefault="005B5B3E" w:rsidP="005B5B3E">
            <w:pPr>
              <w:ind w:left="993" w:hanging="851"/>
              <w:rPr>
                <w:rFonts w:ascii="GHEA Grapalat" w:eastAsia="GHEA Grapalat" w:hAnsi="GHEA Grapalat" w:cs="GHEA Grapalat"/>
              </w:rPr>
            </w:pPr>
          </w:p>
        </w:tc>
      </w:tr>
    </w:tbl>
    <w:p w14:paraId="764F828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7FB415E4"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4EF75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67749CE6" w14:textId="77777777" w:rsidR="005B5B3E" w:rsidRDefault="005B5B3E" w:rsidP="005B5B3E">
            <w:pPr>
              <w:rPr>
                <w:rFonts w:ascii="GHEA Grapalat" w:eastAsia="GHEA Grapalat" w:hAnsi="GHEA Grapalat" w:cs="GHEA Grapalat"/>
              </w:rPr>
            </w:pPr>
          </w:p>
        </w:tc>
      </w:tr>
      <w:tr w:rsidR="005B5B3E" w14:paraId="3F6468C0" w14:textId="77777777" w:rsidTr="005B5B3E">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B8D31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5F86547F" w14:textId="77777777" w:rsidR="005B5B3E" w:rsidRDefault="005B5B3E" w:rsidP="005B5B3E">
            <w:pPr>
              <w:rPr>
                <w:rFonts w:ascii="GHEA Grapalat" w:eastAsia="GHEA Grapalat" w:hAnsi="GHEA Grapalat" w:cs="GHEA Grapalat"/>
              </w:rPr>
            </w:pPr>
          </w:p>
        </w:tc>
      </w:tr>
    </w:tbl>
    <w:p w14:paraId="0A1354B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67D24673"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A57E1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1E420FC" w14:textId="77777777" w:rsidR="005B5B3E" w:rsidRDefault="005B5B3E" w:rsidP="005B5B3E">
            <w:pPr>
              <w:rPr>
                <w:rFonts w:ascii="GHEA Grapalat" w:eastAsia="GHEA Grapalat" w:hAnsi="GHEA Grapalat" w:cs="GHEA Grapalat"/>
              </w:rPr>
            </w:pPr>
          </w:p>
        </w:tc>
      </w:tr>
      <w:tr w:rsidR="005B5B3E" w14:paraId="68E8AF11"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E5A0FE"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C5DE35F" w14:textId="77777777" w:rsidR="005B5B3E" w:rsidRDefault="005B5B3E" w:rsidP="005B5B3E">
            <w:pPr>
              <w:rPr>
                <w:rFonts w:ascii="GHEA Grapalat" w:eastAsia="GHEA Grapalat" w:hAnsi="GHEA Grapalat" w:cs="GHEA Grapalat"/>
              </w:rPr>
            </w:pPr>
          </w:p>
        </w:tc>
      </w:tr>
      <w:tr w:rsidR="005B5B3E" w14:paraId="04BFB37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910D3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74B5FD34" w14:textId="77777777" w:rsidR="005B5B3E" w:rsidRDefault="005B5B3E" w:rsidP="005B5B3E">
            <w:pPr>
              <w:rPr>
                <w:rFonts w:ascii="GHEA Grapalat" w:eastAsia="GHEA Grapalat" w:hAnsi="GHEA Grapalat" w:cs="GHEA Grapalat"/>
              </w:rPr>
            </w:pPr>
          </w:p>
        </w:tc>
      </w:tr>
    </w:tbl>
    <w:p w14:paraId="4955CF80" w14:textId="77777777" w:rsidR="005B5B3E" w:rsidRDefault="005B5B3E" w:rsidP="005B5B3E">
      <w:pPr>
        <w:rPr>
          <w:rFonts w:ascii="GHEA Grapalat" w:eastAsia="GHEA Grapalat" w:hAnsi="GHEA Grapalat" w:cs="GHEA Grapalat"/>
        </w:rPr>
      </w:pPr>
    </w:p>
    <w:p w14:paraId="7C063C76" w14:textId="77777777" w:rsidR="005B5B3E" w:rsidRDefault="005B5B3E" w:rsidP="005B5B3E">
      <w:pPr>
        <w:rPr>
          <w:rFonts w:ascii="GHEA Grapalat" w:eastAsia="GHEA Grapalat" w:hAnsi="GHEA Grapalat" w:cs="GHEA Grapalat"/>
        </w:rPr>
      </w:pPr>
      <w:r>
        <w:rPr>
          <w:rFonts w:ascii="GHEA Grapalat" w:hAnsi="GHEA Grapalat"/>
        </w:rPr>
        <w:br w:type="page"/>
      </w:r>
    </w:p>
    <w:p w14:paraId="164A6857" w14:textId="77777777" w:rsidR="005B5B3E" w:rsidRDefault="005B5B3E" w:rsidP="005B5B3E">
      <w:pPr>
        <w:numPr>
          <w:ilvl w:val="0"/>
          <w:numId w:val="8"/>
        </w:numP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F91939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7021045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D8EF36"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35DCA26" w14:textId="77777777" w:rsidR="005B5B3E" w:rsidRDefault="005B5B3E" w:rsidP="005B5B3E">
            <w:pPr>
              <w:rPr>
                <w:rFonts w:ascii="GHEA Grapalat" w:eastAsia="GHEA Grapalat" w:hAnsi="GHEA Grapalat" w:cs="GHEA Grapalat"/>
              </w:rPr>
            </w:pPr>
          </w:p>
        </w:tc>
      </w:tr>
      <w:tr w:rsidR="005B5B3E" w:rsidRPr="005B5B3E" w14:paraId="1F5C68EA"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B09D9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3B9A091D" w14:textId="77777777" w:rsidR="005B5B3E" w:rsidRDefault="005B5B3E" w:rsidP="005B5B3E">
            <w:pPr>
              <w:rPr>
                <w:rFonts w:ascii="GHEA Grapalat" w:eastAsia="GHEA Grapalat" w:hAnsi="GHEA Grapalat" w:cs="GHEA Grapalat"/>
              </w:rPr>
            </w:pPr>
          </w:p>
        </w:tc>
      </w:tr>
    </w:tbl>
    <w:p w14:paraId="3731A882"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B9705DC"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1A52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17D61958" w14:textId="77777777" w:rsidR="005B5B3E" w:rsidRDefault="005B5B3E" w:rsidP="005B5B3E">
            <w:pPr>
              <w:rPr>
                <w:rFonts w:ascii="GHEA Grapalat" w:eastAsia="GHEA Grapalat" w:hAnsi="GHEA Grapalat" w:cs="GHEA Grapalat"/>
              </w:rPr>
            </w:pPr>
          </w:p>
        </w:tc>
      </w:tr>
      <w:tr w:rsidR="005B5B3E" w14:paraId="6E8B3A1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C887F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713D2D0" w14:textId="77777777" w:rsidR="005B5B3E" w:rsidRDefault="005B5B3E" w:rsidP="005B5B3E">
            <w:pPr>
              <w:rPr>
                <w:rFonts w:ascii="GHEA Grapalat" w:eastAsia="GHEA Grapalat" w:hAnsi="GHEA Grapalat" w:cs="GHEA Grapalat"/>
              </w:rPr>
            </w:pPr>
          </w:p>
        </w:tc>
      </w:tr>
      <w:tr w:rsidR="005B5B3E" w14:paraId="723006D7"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4198D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59076F2" w14:textId="77777777" w:rsidR="005B5B3E" w:rsidRDefault="005B5B3E" w:rsidP="005B5B3E">
            <w:pPr>
              <w:rPr>
                <w:rFonts w:ascii="GHEA Grapalat" w:eastAsia="GHEA Grapalat" w:hAnsi="GHEA Grapalat" w:cs="GHEA Grapalat"/>
              </w:rPr>
            </w:pPr>
          </w:p>
        </w:tc>
      </w:tr>
      <w:tr w:rsidR="005B5B3E" w14:paraId="02030C20"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8359A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512EC61" w14:textId="77777777" w:rsidR="005B5B3E" w:rsidRDefault="005B5B3E" w:rsidP="005B5B3E">
            <w:pPr>
              <w:rPr>
                <w:rFonts w:ascii="GHEA Grapalat" w:eastAsia="GHEA Grapalat" w:hAnsi="GHEA Grapalat" w:cs="GHEA Grapalat"/>
              </w:rPr>
            </w:pPr>
          </w:p>
        </w:tc>
      </w:tr>
      <w:tr w:rsidR="005B5B3E" w14:paraId="1B954AB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F4D4A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08F113E" w14:textId="77777777" w:rsidR="005B5B3E" w:rsidRDefault="005B5B3E" w:rsidP="005B5B3E">
            <w:pPr>
              <w:rPr>
                <w:rFonts w:ascii="GHEA Grapalat" w:eastAsia="GHEA Grapalat" w:hAnsi="GHEA Grapalat" w:cs="GHEA Grapalat"/>
              </w:rPr>
            </w:pPr>
          </w:p>
        </w:tc>
      </w:tr>
      <w:tr w:rsidR="005B5B3E" w14:paraId="4DC7985F" w14:textId="77777777" w:rsidTr="005B5B3E">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5F59F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A0B479F" w14:textId="77777777" w:rsidR="005B5B3E" w:rsidRDefault="005B5B3E" w:rsidP="005B5B3E">
            <w:pPr>
              <w:rPr>
                <w:rFonts w:ascii="GHEA Grapalat" w:eastAsia="GHEA Grapalat" w:hAnsi="GHEA Grapalat" w:cs="GHEA Grapalat"/>
              </w:rPr>
            </w:pPr>
          </w:p>
        </w:tc>
      </w:tr>
      <w:tr w:rsidR="005B5B3E" w:rsidRPr="005B5B3E" w14:paraId="469DBCA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2D46C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D01516E" w14:textId="77777777" w:rsidR="005B5B3E" w:rsidRDefault="005B5B3E" w:rsidP="005B5B3E">
            <w:pPr>
              <w:rPr>
                <w:rFonts w:ascii="GHEA Grapalat" w:eastAsia="GHEA Grapalat" w:hAnsi="GHEA Grapalat" w:cs="GHEA Grapalat"/>
              </w:rPr>
            </w:pPr>
          </w:p>
        </w:tc>
      </w:tr>
    </w:tbl>
    <w:p w14:paraId="2C5B4EC0" w14:textId="77777777" w:rsidR="005B5B3E" w:rsidRDefault="005B5B3E" w:rsidP="005B5B3E">
      <w:pPr>
        <w:numPr>
          <w:ilvl w:val="1"/>
          <w:numId w:val="8"/>
        </w:numP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191BD6C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EDCC"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13F780FB" w14:textId="77777777" w:rsidR="005B5B3E" w:rsidRDefault="005B5B3E" w:rsidP="005B5B3E">
            <w:pPr>
              <w:rPr>
                <w:rFonts w:ascii="GHEA Grapalat" w:eastAsia="GHEA Grapalat" w:hAnsi="GHEA Grapalat" w:cs="GHEA Grapalat"/>
              </w:rPr>
            </w:pPr>
          </w:p>
        </w:tc>
      </w:tr>
      <w:tr w:rsidR="005B5B3E" w14:paraId="3222A3E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0C6A76"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635D1199"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Прямое участие</w:t>
            </w:r>
          </w:p>
          <w:p w14:paraId="0479078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Косвенное участие</w:t>
            </w:r>
          </w:p>
        </w:tc>
      </w:tr>
    </w:tbl>
    <w:p w14:paraId="75F7ABC9" w14:textId="77777777" w:rsidR="005B5B3E" w:rsidRDefault="005B5B3E" w:rsidP="005B5B3E">
      <w:pPr>
        <w:rPr>
          <w:rFonts w:ascii="GHEA Grapalat" w:eastAsia="GHEA Grapalat" w:hAnsi="GHEA Grapalat" w:cs="GHEA Grapalat"/>
        </w:rPr>
      </w:pPr>
      <w:r>
        <w:rPr>
          <w:rFonts w:ascii="GHEA Grapalat" w:hAnsi="GHEA Grapalat"/>
        </w:rPr>
        <w:br w:type="page"/>
      </w:r>
    </w:p>
    <w:p w14:paraId="3986456A"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F21D609"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5538DD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1D1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76487837" w14:textId="77777777" w:rsidR="005B5B3E" w:rsidRDefault="005B5B3E" w:rsidP="005B5B3E">
            <w:pPr>
              <w:rPr>
                <w:rFonts w:ascii="GHEA Grapalat" w:eastAsia="GHEA Grapalat" w:hAnsi="GHEA Grapalat" w:cs="GHEA Grapalat"/>
              </w:rPr>
            </w:pPr>
          </w:p>
        </w:tc>
      </w:tr>
      <w:tr w:rsidR="005B5B3E" w14:paraId="1FAD91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9A3C5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15094520" w14:textId="77777777" w:rsidR="005B5B3E" w:rsidRDefault="005B5B3E" w:rsidP="005B5B3E">
            <w:pPr>
              <w:rPr>
                <w:rFonts w:ascii="GHEA Grapalat" w:eastAsia="GHEA Grapalat" w:hAnsi="GHEA Grapalat" w:cs="GHEA Grapalat"/>
              </w:rPr>
            </w:pPr>
          </w:p>
        </w:tc>
      </w:tr>
      <w:tr w:rsidR="005B5B3E" w14:paraId="6BC21E6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B790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D1D653F" w14:textId="77777777" w:rsidR="005B5B3E" w:rsidRDefault="005B5B3E" w:rsidP="005B5B3E">
            <w:pPr>
              <w:rPr>
                <w:rFonts w:ascii="GHEA Grapalat" w:eastAsia="GHEA Grapalat" w:hAnsi="GHEA Grapalat" w:cs="GHEA Grapalat"/>
              </w:rPr>
            </w:pPr>
          </w:p>
        </w:tc>
      </w:tr>
      <w:tr w:rsidR="005B5B3E" w14:paraId="5BFF35B0"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15C4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0B20C71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038337C5"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68BB98D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0A50BAF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E2A21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471BC47" w14:textId="77777777" w:rsidR="005B5B3E" w:rsidRDefault="005B5B3E" w:rsidP="005B5B3E">
            <w:pPr>
              <w:rPr>
                <w:rFonts w:ascii="GHEA Grapalat" w:eastAsia="GHEA Grapalat" w:hAnsi="GHEA Grapalat" w:cs="GHEA Grapalat"/>
              </w:rPr>
            </w:pPr>
          </w:p>
        </w:tc>
      </w:tr>
      <w:tr w:rsidR="005B5B3E" w:rsidRPr="005B5B3E" w14:paraId="69605405"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0B6DF"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0146480" w14:textId="77777777" w:rsidR="005B5B3E" w:rsidRDefault="005B5B3E" w:rsidP="005B5B3E">
            <w:pPr>
              <w:rPr>
                <w:rFonts w:ascii="GHEA Grapalat" w:eastAsia="GHEA Grapalat" w:hAnsi="GHEA Grapalat" w:cs="GHEA Grapalat"/>
              </w:rPr>
            </w:pPr>
          </w:p>
        </w:tc>
      </w:tr>
      <w:tr w:rsidR="005B5B3E" w14:paraId="6ED13AC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8435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E0A5E51" w14:textId="77777777" w:rsidR="005B5B3E" w:rsidRDefault="005B5B3E" w:rsidP="005B5B3E">
            <w:pPr>
              <w:rPr>
                <w:rFonts w:ascii="GHEA Grapalat" w:eastAsia="GHEA Grapalat" w:hAnsi="GHEA Grapalat" w:cs="GHEA Grapalat"/>
              </w:rPr>
            </w:pPr>
          </w:p>
        </w:tc>
      </w:tr>
      <w:tr w:rsidR="005B5B3E" w14:paraId="3BA0390B"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C950D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52F32E1"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EBFB5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0CB92D0C" w14:textId="77777777" w:rsidR="005B5B3E" w:rsidRDefault="005B5B3E" w:rsidP="005B5B3E">
      <w:pPr>
        <w:rPr>
          <w:rFonts w:ascii="GHEA Grapalat" w:eastAsia="GHEA Grapalat" w:hAnsi="GHEA Grapalat" w:cs="GHEA Grapalat"/>
          <w:b/>
        </w:rPr>
      </w:pPr>
      <w:r>
        <w:rPr>
          <w:rFonts w:ascii="GHEA Grapalat" w:hAnsi="GHEA Grapalat"/>
        </w:rPr>
        <w:br w:type="page"/>
      </w:r>
    </w:p>
    <w:p w14:paraId="3701D4DD"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C50024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7D87D8D9"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73DEB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6C330D08" w14:textId="77777777" w:rsidR="005B5B3E" w:rsidRDefault="005B5B3E" w:rsidP="005B5B3E">
            <w:pPr>
              <w:rPr>
                <w:rFonts w:ascii="GHEA Grapalat" w:eastAsia="GHEA Grapalat" w:hAnsi="GHEA Grapalat" w:cs="GHEA Grapalat"/>
              </w:rPr>
            </w:pPr>
          </w:p>
        </w:tc>
      </w:tr>
      <w:tr w:rsidR="005B5B3E" w14:paraId="7251E7AF"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97013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F170CC6" w14:textId="77777777" w:rsidR="005B5B3E" w:rsidRDefault="005B5B3E" w:rsidP="005B5B3E">
            <w:pPr>
              <w:rPr>
                <w:rFonts w:ascii="GHEA Grapalat" w:eastAsia="GHEA Grapalat" w:hAnsi="GHEA Grapalat" w:cs="GHEA Grapalat"/>
              </w:rPr>
            </w:pPr>
          </w:p>
        </w:tc>
      </w:tr>
      <w:tr w:rsidR="005B5B3E" w14:paraId="60172C56"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322A0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5E82EEFC" w14:textId="77777777" w:rsidR="005B5B3E" w:rsidRDefault="005B5B3E" w:rsidP="005B5B3E">
            <w:pPr>
              <w:rPr>
                <w:rFonts w:ascii="GHEA Grapalat" w:eastAsia="GHEA Grapalat" w:hAnsi="GHEA Grapalat" w:cs="GHEA Grapalat"/>
              </w:rPr>
            </w:pPr>
          </w:p>
        </w:tc>
      </w:tr>
      <w:tr w:rsidR="005B5B3E" w14:paraId="26A348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0CC39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28B79A32" w14:textId="77777777" w:rsidR="005B5B3E" w:rsidRDefault="005B5B3E" w:rsidP="005B5B3E">
            <w:pPr>
              <w:rPr>
                <w:rFonts w:ascii="GHEA Grapalat" w:eastAsia="GHEA Grapalat" w:hAnsi="GHEA Grapalat" w:cs="GHEA Grapalat"/>
              </w:rPr>
            </w:pPr>
          </w:p>
        </w:tc>
      </w:tr>
      <w:tr w:rsidR="005B5B3E" w14:paraId="64D9F0C0"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15DD2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1ED17749" w14:textId="77777777" w:rsidR="005B5B3E" w:rsidRDefault="005B5B3E" w:rsidP="005B5B3E">
            <w:pPr>
              <w:rPr>
                <w:rFonts w:ascii="GHEA Grapalat" w:eastAsia="GHEA Grapalat" w:hAnsi="GHEA Grapalat" w:cs="GHEA Grapalat"/>
              </w:rPr>
            </w:pPr>
          </w:p>
        </w:tc>
      </w:tr>
      <w:tr w:rsidR="005B5B3E" w14:paraId="52790EA3"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F5EFA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50F7EE2D" w14:textId="77777777" w:rsidR="005B5B3E" w:rsidRDefault="005B5B3E" w:rsidP="005B5B3E">
            <w:pPr>
              <w:rPr>
                <w:rFonts w:ascii="GHEA Grapalat" w:eastAsia="GHEA Grapalat" w:hAnsi="GHEA Grapalat" w:cs="GHEA Grapalat"/>
              </w:rPr>
            </w:pPr>
          </w:p>
        </w:tc>
      </w:tr>
    </w:tbl>
    <w:p w14:paraId="0933585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5B5B3E" w14:paraId="2FA3401A"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D09BE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AF9E3C2" w14:textId="77777777" w:rsidR="005B5B3E" w:rsidRDefault="005B5B3E" w:rsidP="005B5B3E">
            <w:pPr>
              <w:rPr>
                <w:rFonts w:ascii="GHEA Grapalat" w:eastAsia="GHEA Grapalat" w:hAnsi="GHEA Grapalat" w:cs="GHEA Grapalat"/>
              </w:rPr>
            </w:pPr>
          </w:p>
        </w:tc>
      </w:tr>
      <w:tr w:rsidR="005B5B3E" w14:paraId="039D34E3"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DEE8E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1698EBDD" w14:textId="77777777" w:rsidR="005B5B3E" w:rsidRDefault="005B5B3E" w:rsidP="005B5B3E">
            <w:pPr>
              <w:rPr>
                <w:rFonts w:ascii="GHEA Grapalat" w:eastAsia="GHEA Grapalat" w:hAnsi="GHEA Grapalat" w:cs="GHEA Grapalat"/>
              </w:rPr>
            </w:pPr>
          </w:p>
        </w:tc>
      </w:tr>
      <w:tr w:rsidR="005B5B3E" w14:paraId="4075C290"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029366" w14:textId="77777777" w:rsidR="005B5B3E" w:rsidRDefault="005B5B3E" w:rsidP="005B5B3E">
            <w:pPr>
              <w:numPr>
                <w:ilvl w:val="2"/>
                <w:numId w:val="8"/>
              </w:numPr>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1ADD8CF8" w14:textId="77777777" w:rsidR="005B5B3E" w:rsidRDefault="005B5B3E" w:rsidP="005B5B3E">
            <w:pPr>
              <w:rPr>
                <w:rFonts w:ascii="GHEA Grapalat" w:eastAsia="GHEA Grapalat" w:hAnsi="GHEA Grapalat" w:cs="GHEA Grapalat"/>
              </w:rPr>
            </w:pPr>
          </w:p>
        </w:tc>
      </w:tr>
      <w:tr w:rsidR="005B5B3E" w14:paraId="688F83C8"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B5D832" w14:textId="77777777" w:rsidR="005B5B3E" w:rsidRDefault="005B5B3E" w:rsidP="005B5B3E">
            <w:pPr>
              <w:numPr>
                <w:ilvl w:val="2"/>
                <w:numId w:val="8"/>
              </w:numPr>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5B33AD63" w14:textId="77777777" w:rsidR="005B5B3E" w:rsidRDefault="005B5B3E" w:rsidP="005B5B3E">
            <w:pPr>
              <w:rPr>
                <w:rFonts w:ascii="GHEA Grapalat" w:eastAsia="GHEA Grapalat" w:hAnsi="GHEA Grapalat" w:cs="GHEA Grapalat"/>
              </w:rPr>
            </w:pPr>
          </w:p>
        </w:tc>
      </w:tr>
      <w:tr w:rsidR="005B5B3E" w14:paraId="78C2234E"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BF8C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23832228" w14:textId="77777777" w:rsidR="005B5B3E" w:rsidRDefault="005B5B3E" w:rsidP="005B5B3E">
            <w:pPr>
              <w:rPr>
                <w:rFonts w:ascii="GHEA Grapalat" w:eastAsia="GHEA Grapalat" w:hAnsi="GHEA Grapalat" w:cs="GHEA Grapalat"/>
              </w:rPr>
            </w:pPr>
          </w:p>
        </w:tc>
      </w:tr>
    </w:tbl>
    <w:p w14:paraId="4AD1722D"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B5B3E" w14:paraId="7680F7FA"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1618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4AB75692" w14:textId="77777777" w:rsidR="005B5B3E" w:rsidRDefault="005B5B3E" w:rsidP="005B5B3E">
            <w:pPr>
              <w:rPr>
                <w:rFonts w:ascii="GHEA Grapalat" w:eastAsia="GHEA Grapalat" w:hAnsi="GHEA Grapalat" w:cs="GHEA Grapalat"/>
              </w:rPr>
            </w:pPr>
          </w:p>
        </w:tc>
      </w:tr>
      <w:tr w:rsidR="005B5B3E" w14:paraId="6F06DD4D"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B622F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02681C00" w14:textId="77777777" w:rsidR="005B5B3E" w:rsidRDefault="005B5B3E" w:rsidP="005B5B3E">
            <w:pPr>
              <w:rPr>
                <w:rFonts w:ascii="GHEA Grapalat" w:eastAsia="GHEA Grapalat" w:hAnsi="GHEA Grapalat" w:cs="GHEA Grapalat"/>
              </w:rPr>
            </w:pPr>
          </w:p>
        </w:tc>
      </w:tr>
      <w:tr w:rsidR="005B5B3E" w14:paraId="6D424B79"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64C0BE"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35432DD6" w14:textId="77777777" w:rsidR="005B5B3E" w:rsidRDefault="005B5B3E" w:rsidP="005B5B3E">
            <w:pPr>
              <w:rPr>
                <w:rFonts w:ascii="GHEA Grapalat" w:eastAsia="GHEA Grapalat" w:hAnsi="GHEA Grapalat" w:cs="GHEA Grapalat"/>
              </w:rPr>
            </w:pPr>
          </w:p>
        </w:tc>
      </w:tr>
      <w:tr w:rsidR="005B5B3E" w:rsidRPr="005B5B3E" w14:paraId="704E8CE7"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564DE8" w14:textId="77777777" w:rsidR="005B5B3E" w:rsidRDefault="005B5B3E" w:rsidP="005B5B3E">
            <w:pPr>
              <w:numPr>
                <w:ilvl w:val="2"/>
                <w:numId w:val="8"/>
              </w:numPr>
              <w:ind w:left="426" w:hanging="426"/>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40F774F4" w14:textId="77777777" w:rsidR="005B5B3E" w:rsidRDefault="005B5B3E" w:rsidP="005B5B3E">
            <w:pPr>
              <w:rPr>
                <w:rFonts w:ascii="GHEA Grapalat" w:eastAsia="GHEA Grapalat" w:hAnsi="GHEA Grapalat" w:cs="GHEA Grapalat"/>
              </w:rPr>
            </w:pPr>
          </w:p>
        </w:tc>
      </w:tr>
    </w:tbl>
    <w:p w14:paraId="10807913"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B5B3E" w14:paraId="63BEDD41"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B18AD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527679D" w14:textId="77777777" w:rsidR="005B5B3E" w:rsidRDefault="005B5B3E" w:rsidP="005B5B3E">
            <w:pPr>
              <w:rPr>
                <w:rFonts w:ascii="GHEA Grapalat" w:eastAsia="GHEA Grapalat" w:hAnsi="GHEA Grapalat" w:cs="GHEA Grapalat"/>
              </w:rPr>
            </w:pPr>
          </w:p>
        </w:tc>
      </w:tr>
      <w:tr w:rsidR="005B5B3E" w14:paraId="5EF6E60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3B040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6F16F661" w14:textId="77777777" w:rsidR="005B5B3E" w:rsidRDefault="005B5B3E" w:rsidP="005B5B3E">
            <w:pPr>
              <w:rPr>
                <w:rFonts w:ascii="GHEA Grapalat" w:eastAsia="GHEA Grapalat" w:hAnsi="GHEA Grapalat" w:cs="GHEA Grapalat"/>
              </w:rPr>
            </w:pPr>
          </w:p>
        </w:tc>
      </w:tr>
      <w:tr w:rsidR="005B5B3E" w14:paraId="654914F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E30E2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61A3D5AC" w14:textId="77777777" w:rsidR="005B5B3E" w:rsidRDefault="005B5B3E" w:rsidP="005B5B3E">
            <w:pPr>
              <w:rPr>
                <w:rFonts w:ascii="GHEA Grapalat" w:eastAsia="GHEA Grapalat" w:hAnsi="GHEA Grapalat" w:cs="GHEA Grapalat"/>
              </w:rPr>
            </w:pPr>
          </w:p>
        </w:tc>
      </w:tr>
      <w:tr w:rsidR="005B5B3E" w:rsidRPr="005B5B3E" w14:paraId="35262F5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B5BCF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3A1E3D65" w14:textId="77777777" w:rsidR="005B5B3E" w:rsidRDefault="005B5B3E" w:rsidP="005B5B3E">
            <w:pPr>
              <w:rPr>
                <w:rFonts w:ascii="GHEA Grapalat" w:eastAsia="GHEA Grapalat" w:hAnsi="GHEA Grapalat" w:cs="GHEA Grapalat"/>
              </w:rPr>
            </w:pPr>
          </w:p>
        </w:tc>
      </w:tr>
    </w:tbl>
    <w:p w14:paraId="14F3332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2C6341D2"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0FD9C55"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B5B3E" w14:paraId="365186D6"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E0E01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0D0A8" w14:textId="77777777" w:rsidR="005B5B3E" w:rsidRDefault="005B5B3E" w:rsidP="005B5B3E">
            <w:pPr>
              <w:rPr>
                <w:rFonts w:ascii="GHEA Grapalat" w:eastAsia="GHEA Grapalat" w:hAnsi="GHEA Grapalat" w:cs="GHEA Grapalat"/>
              </w:rPr>
            </w:pPr>
          </w:p>
        </w:tc>
      </w:tr>
      <w:tr w:rsidR="005B5B3E" w14:paraId="75930ABC"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AE96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4CB205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2FA55AA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68750D36"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50FC13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5B5B3E" w:rsidRPr="005B5B3E" w14:paraId="3119A3F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D88B877"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5B5B3E">
              <w:rPr>
                <w:rFonts w:ascii="GHEA Grapalat" w:eastAsia="GHEA Grapalat" w:hAnsi="GHEA Grapalat" w:cs="GHEA Grapalat"/>
                <w:lang w:val="hy-AM"/>
              </w:rPr>
              <w:t>б</w:t>
            </w:r>
            <w:r w:rsidR="005B5B3E">
              <w:rPr>
                <w:rFonts w:ascii="GHEA Grapalat" w:eastAsia="GHEA Grapalat" w:hAnsi="GHEA Grapalat" w:cs="GHEA Grapalat"/>
              </w:rPr>
              <w:t>"</w:t>
            </w:r>
          </w:p>
        </w:tc>
      </w:tr>
    </w:tbl>
    <w:p w14:paraId="3FB51D5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5060471C"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2346DAD"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B5B3E" w14:paraId="1719D788"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94DF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223CF1ED" w14:textId="77777777" w:rsidR="005B5B3E" w:rsidRDefault="005B5B3E" w:rsidP="005B5B3E">
            <w:pPr>
              <w:rPr>
                <w:rFonts w:ascii="GHEA Grapalat" w:eastAsia="GHEA Grapalat" w:hAnsi="GHEA Grapalat" w:cs="GHEA Grapalat"/>
              </w:rPr>
            </w:pPr>
          </w:p>
        </w:tc>
      </w:tr>
      <w:tr w:rsidR="005B5B3E" w14:paraId="0B49C812"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6E4C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37411A2"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6D52DC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44EF91A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88D046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 xml:space="preserve">имеет право назначать или </w:t>
            </w:r>
            <w:r w:rsidR="005B5B3E">
              <w:rPr>
                <w:rFonts w:ascii="GHEA Grapalat" w:eastAsia="GHEA Grapalat" w:hAnsi="GHEA Grapalat" w:cs="GHEA Grapalat"/>
                <w:lang w:eastAsia="hy-AM"/>
              </w:rPr>
              <w:t>освобождать</w:t>
            </w:r>
            <w:r w:rsidR="005B5B3E">
              <w:rPr>
                <w:rFonts w:ascii="GHEA Grapalat" w:eastAsia="GHEA Grapalat" w:hAnsi="GHEA Grapalat" w:cs="GHEA Grapalat"/>
              </w:rPr>
              <w:t xml:space="preserve"> большинство членов органов управления юридического лица</w:t>
            </w:r>
          </w:p>
        </w:tc>
      </w:tr>
      <w:tr w:rsidR="005B5B3E" w:rsidRPr="005B5B3E" w14:paraId="6B0587B9"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B49003"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B5B3E" w:rsidRPr="005B5B3E" w14:paraId="55D36AC2"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E34ACBB"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г</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5B5B3E" w:rsidRPr="005B5B3E" w14:paraId="41458378"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AB372B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д</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2D15F0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5B5B3E" w:rsidRPr="005B5B3E" w14:paraId="661BFD7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372725"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3FE59899" w14:textId="77777777" w:rsidR="005B5B3E" w:rsidRDefault="005B5B3E" w:rsidP="005B5B3E">
            <w:pPr>
              <w:rPr>
                <w:rFonts w:ascii="GHEA Grapalat" w:eastAsia="GHEA Grapalat" w:hAnsi="GHEA Grapalat" w:cs="GHEA Grapalat"/>
              </w:rPr>
            </w:pPr>
          </w:p>
        </w:tc>
      </w:tr>
      <w:tr w:rsidR="005B5B3E" w14:paraId="581E6A46"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D7E744"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D0138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Отдельно</w:t>
            </w:r>
          </w:p>
          <w:p w14:paraId="748973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Совместно с аффилированными лицами</w:t>
            </w:r>
          </w:p>
        </w:tc>
      </w:tr>
      <w:tr w:rsidR="005B5B3E" w14:paraId="2F9280CF"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DFF080"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Реальным бенефициаром отчетной организации </w:t>
            </w:r>
            <w:r>
              <w:rPr>
                <w:rFonts w:ascii="GHEA Grapalat" w:eastAsia="GHEA Grapalat" w:hAnsi="GHEA Grapalat" w:cs="GHEA Grapalat"/>
                <w:color w:val="000000"/>
              </w:rPr>
              <w:lastRenderedPageBreak/>
              <w:t xml:space="preserve">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1A15A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Да</w:t>
            </w:r>
          </w:p>
          <w:p w14:paraId="2EBD4F2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Нет</w:t>
            </w:r>
          </w:p>
        </w:tc>
      </w:tr>
    </w:tbl>
    <w:p w14:paraId="22643F6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49D4B14D"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E1CAE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4330FFDE" w14:textId="77777777" w:rsidR="005B5B3E" w:rsidRDefault="005B5B3E" w:rsidP="005B5B3E">
            <w:pPr>
              <w:rPr>
                <w:rFonts w:ascii="GHEA Grapalat" w:eastAsia="GHEA Grapalat" w:hAnsi="GHEA Grapalat" w:cs="GHEA Grapalat"/>
              </w:rPr>
            </w:pPr>
          </w:p>
        </w:tc>
      </w:tr>
      <w:tr w:rsidR="005B5B3E" w14:paraId="0C21FF5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A2C60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229368A3" w14:textId="77777777" w:rsidR="005B5B3E" w:rsidRDefault="005B5B3E" w:rsidP="005B5B3E">
            <w:pPr>
              <w:rPr>
                <w:rFonts w:ascii="GHEA Grapalat" w:eastAsia="GHEA Grapalat" w:hAnsi="GHEA Grapalat" w:cs="GHEA Grapalat"/>
              </w:rPr>
            </w:pPr>
          </w:p>
        </w:tc>
      </w:tr>
    </w:tbl>
    <w:p w14:paraId="0F4CB8EB" w14:textId="77777777" w:rsidR="005B5B3E" w:rsidRDefault="005B5B3E" w:rsidP="005B5B3E">
      <w:pPr>
        <w:ind w:left="792"/>
        <w:rPr>
          <w:rFonts w:ascii="GHEA Grapalat" w:eastAsia="GHEA Grapalat" w:hAnsi="GHEA Grapalat" w:cs="GHEA Grapalat"/>
          <w:i/>
          <w:color w:val="000000"/>
        </w:rPr>
      </w:pPr>
      <w:r>
        <w:rPr>
          <w:rFonts w:ascii="GHEA Grapalat" w:hAnsi="GHEA Grapalat"/>
        </w:rPr>
        <w:br w:type="page"/>
      </w:r>
    </w:p>
    <w:p w14:paraId="0D5ED7D5"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A8AAC4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AA240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008FA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1934A9E" w14:textId="77777777" w:rsidR="005B5B3E" w:rsidRDefault="005B5B3E" w:rsidP="005B5B3E">
            <w:pPr>
              <w:rPr>
                <w:rFonts w:ascii="GHEA Grapalat" w:eastAsia="GHEA Grapalat" w:hAnsi="GHEA Grapalat" w:cs="GHEA Grapalat"/>
              </w:rPr>
            </w:pPr>
          </w:p>
        </w:tc>
      </w:tr>
      <w:tr w:rsidR="005B5B3E" w14:paraId="79357ED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84E1B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DD39630" w14:textId="77777777" w:rsidR="005B5B3E" w:rsidRDefault="005B5B3E" w:rsidP="005B5B3E">
            <w:pPr>
              <w:rPr>
                <w:rFonts w:ascii="GHEA Grapalat" w:eastAsia="GHEA Grapalat" w:hAnsi="GHEA Grapalat" w:cs="GHEA Grapalat"/>
              </w:rPr>
            </w:pPr>
          </w:p>
        </w:tc>
      </w:tr>
      <w:tr w:rsidR="005B5B3E" w14:paraId="3DC478C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4F3C7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ECF9CF0" w14:textId="77777777" w:rsidR="005B5B3E" w:rsidRDefault="005B5B3E" w:rsidP="005B5B3E">
            <w:pPr>
              <w:rPr>
                <w:rFonts w:ascii="GHEA Grapalat" w:eastAsia="GHEA Grapalat" w:hAnsi="GHEA Grapalat" w:cs="GHEA Grapalat"/>
              </w:rPr>
            </w:pPr>
          </w:p>
        </w:tc>
      </w:tr>
      <w:tr w:rsidR="005B5B3E" w14:paraId="317849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596E9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2F44E9A" w14:textId="77777777" w:rsidR="005B5B3E" w:rsidRDefault="005B5B3E" w:rsidP="005B5B3E">
            <w:pPr>
              <w:rPr>
                <w:rFonts w:ascii="GHEA Grapalat" w:eastAsia="GHEA Grapalat" w:hAnsi="GHEA Grapalat" w:cs="GHEA Grapalat"/>
              </w:rPr>
            </w:pPr>
          </w:p>
        </w:tc>
      </w:tr>
      <w:tr w:rsidR="005B5B3E" w14:paraId="7A9D253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9C3E6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B11F2D1" w14:textId="77777777" w:rsidR="005B5B3E" w:rsidRDefault="005B5B3E" w:rsidP="005B5B3E">
            <w:pPr>
              <w:rPr>
                <w:rFonts w:ascii="GHEA Grapalat" w:eastAsia="GHEA Grapalat" w:hAnsi="GHEA Grapalat" w:cs="GHEA Grapalat"/>
              </w:rPr>
            </w:pPr>
          </w:p>
        </w:tc>
      </w:tr>
      <w:tr w:rsidR="005B5B3E" w14:paraId="2A7D9C09"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A8F74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2246D2F" w14:textId="77777777" w:rsidR="005B5B3E" w:rsidRDefault="005B5B3E" w:rsidP="005B5B3E">
            <w:pPr>
              <w:rPr>
                <w:rFonts w:ascii="GHEA Grapalat" w:eastAsia="GHEA Grapalat" w:hAnsi="GHEA Grapalat" w:cs="GHEA Grapalat"/>
              </w:rPr>
            </w:pPr>
          </w:p>
        </w:tc>
      </w:tr>
      <w:tr w:rsidR="005B5B3E" w:rsidRPr="005B5B3E" w14:paraId="22B372A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D7D7B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67A73A7" w14:textId="77777777" w:rsidR="005B5B3E" w:rsidRDefault="005B5B3E" w:rsidP="005B5B3E">
            <w:pPr>
              <w:rPr>
                <w:rFonts w:ascii="GHEA Grapalat" w:eastAsia="GHEA Grapalat" w:hAnsi="GHEA Grapalat" w:cs="GHEA Grapalat"/>
              </w:rPr>
            </w:pPr>
          </w:p>
        </w:tc>
      </w:tr>
    </w:tbl>
    <w:p w14:paraId="5943731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5DB442B0" w14:textId="77777777" w:rsidTr="005B5B3E">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A26F08"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718A3230" w14:textId="77777777" w:rsidR="005B5B3E" w:rsidRDefault="005B5B3E" w:rsidP="005B5B3E">
            <w:pPr>
              <w:rPr>
                <w:rFonts w:ascii="GHEA Grapalat" w:eastAsia="GHEA Grapalat" w:hAnsi="GHEA Grapalat" w:cs="GHEA Grapalat"/>
              </w:rPr>
            </w:pPr>
          </w:p>
        </w:tc>
      </w:tr>
      <w:tr w:rsidR="005B5B3E" w:rsidRPr="005B5B3E" w14:paraId="5CBFA610"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76F3F7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1E296CB" w14:textId="77777777" w:rsidR="005B5B3E" w:rsidRDefault="005B5B3E" w:rsidP="005B5B3E">
            <w:pPr>
              <w:rPr>
                <w:rFonts w:ascii="GHEA Grapalat" w:eastAsia="GHEA Grapalat" w:hAnsi="GHEA Grapalat" w:cs="GHEA Grapalat"/>
              </w:rPr>
            </w:pPr>
          </w:p>
        </w:tc>
      </w:tr>
      <w:tr w:rsidR="005B5B3E" w:rsidRPr="005B5B3E" w14:paraId="1FE7CDA4"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F52961E"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E55E2B9" w14:textId="77777777" w:rsidR="005B5B3E" w:rsidRDefault="005B5B3E" w:rsidP="005B5B3E">
            <w:pPr>
              <w:rPr>
                <w:rFonts w:ascii="GHEA Grapalat" w:eastAsia="GHEA Grapalat" w:hAnsi="GHEA Grapalat" w:cs="GHEA Grapalat"/>
              </w:rPr>
            </w:pPr>
          </w:p>
        </w:tc>
      </w:tr>
      <w:tr w:rsidR="005B5B3E" w:rsidRPr="005B5B3E" w14:paraId="4075450A"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AC8DEC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71735BC" w14:textId="77777777" w:rsidR="005B5B3E" w:rsidRDefault="005B5B3E" w:rsidP="005B5B3E">
            <w:pPr>
              <w:rPr>
                <w:rFonts w:ascii="GHEA Grapalat" w:eastAsia="GHEA Grapalat" w:hAnsi="GHEA Grapalat" w:cs="GHEA Grapalat"/>
              </w:rPr>
            </w:pPr>
          </w:p>
        </w:tc>
      </w:tr>
      <w:tr w:rsidR="005B5B3E" w:rsidRPr="005B5B3E" w14:paraId="218B31AF"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DE65F01"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9D7A96B" w14:textId="77777777" w:rsidR="005B5B3E" w:rsidRDefault="005B5B3E" w:rsidP="005B5B3E">
            <w:pPr>
              <w:rPr>
                <w:rFonts w:ascii="GHEA Grapalat" w:eastAsia="GHEA Grapalat" w:hAnsi="GHEA Grapalat" w:cs="GHEA Grapalat"/>
              </w:rPr>
            </w:pPr>
          </w:p>
        </w:tc>
      </w:tr>
    </w:tbl>
    <w:p w14:paraId="73FDC8CF" w14:textId="77777777" w:rsidR="005B5B3E" w:rsidRDefault="005B5B3E" w:rsidP="005B5B3E">
      <w:pPr>
        <w:numPr>
          <w:ilvl w:val="1"/>
          <w:numId w:val="8"/>
        </w:numPr>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51EF9DAB"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0D9CE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749B69E" w14:textId="77777777" w:rsidR="005B5B3E" w:rsidRDefault="005B5B3E" w:rsidP="005B5B3E">
            <w:pPr>
              <w:rPr>
                <w:rFonts w:ascii="GHEA Grapalat" w:eastAsia="GHEA Grapalat" w:hAnsi="GHEA Grapalat" w:cs="GHEA Grapalat"/>
              </w:rPr>
            </w:pPr>
          </w:p>
        </w:tc>
      </w:tr>
      <w:tr w:rsidR="005B5B3E" w:rsidRPr="005B5B3E" w14:paraId="691E794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8093E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FB68BD1" w14:textId="77777777" w:rsidR="005B5B3E" w:rsidRDefault="005B5B3E" w:rsidP="005B5B3E">
            <w:pPr>
              <w:rPr>
                <w:rFonts w:ascii="GHEA Grapalat" w:eastAsia="GHEA Grapalat" w:hAnsi="GHEA Grapalat" w:cs="GHEA Grapalat"/>
              </w:rPr>
            </w:pPr>
          </w:p>
        </w:tc>
      </w:tr>
    </w:tbl>
    <w:p w14:paraId="5120C83B" w14:textId="77777777" w:rsidR="005B5B3E" w:rsidRDefault="005B5B3E" w:rsidP="005B5B3E">
      <w:pPr>
        <w:rPr>
          <w:rFonts w:ascii="GHEA Grapalat" w:eastAsia="GHEA Grapalat" w:hAnsi="GHEA Grapalat" w:cs="GHEA Grapalat"/>
          <w:i/>
        </w:rPr>
      </w:pPr>
      <w:r>
        <w:rPr>
          <w:rFonts w:ascii="GHEA Grapalat" w:eastAsia="GHEA Grapalat" w:hAnsi="GHEA Grapalat" w:cs="GHEA Grapalat"/>
          <w:i/>
        </w:rPr>
        <w:br w:type="page"/>
      </w:r>
    </w:p>
    <w:p w14:paraId="71AE54ED" w14:textId="77777777" w:rsidR="005B5B3E" w:rsidRDefault="005B5B3E" w:rsidP="005B5B3E">
      <w:pPr>
        <w:pStyle w:val="ListParagraph"/>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примечания</w:t>
      </w:r>
    </w:p>
    <w:tbl>
      <w:tblPr>
        <w:tblStyle w:val="TableGrid"/>
        <w:tblW w:w="0" w:type="auto"/>
        <w:tblInd w:w="0" w:type="dxa"/>
        <w:tblLayout w:type="fixed"/>
        <w:tblLook w:val="04A0" w:firstRow="1" w:lastRow="0" w:firstColumn="1" w:lastColumn="0" w:noHBand="0" w:noVBand="1"/>
      </w:tblPr>
      <w:tblGrid>
        <w:gridCol w:w="9016"/>
      </w:tblGrid>
      <w:tr w:rsidR="005B5B3E" w:rsidRPr="005B5B3E" w14:paraId="4CE7552D" w14:textId="77777777" w:rsidTr="005B5B3E">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7FCEB9A" w14:textId="77777777" w:rsidR="005B5B3E" w:rsidRDefault="005B5B3E" w:rsidP="005B5B3E">
            <w:pPr>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B5B3E" w:rsidRPr="005B5B3E" w14:paraId="70E58F71" w14:textId="77777777" w:rsidTr="005B5B3E">
        <w:trPr>
          <w:trHeight w:val="10187"/>
        </w:trPr>
        <w:tc>
          <w:tcPr>
            <w:tcW w:w="9016" w:type="dxa"/>
            <w:tcBorders>
              <w:top w:val="single" w:sz="4" w:space="0" w:color="auto"/>
              <w:left w:val="single" w:sz="4" w:space="0" w:color="auto"/>
              <w:bottom w:val="single" w:sz="4" w:space="0" w:color="auto"/>
              <w:right w:val="single" w:sz="4" w:space="0" w:color="auto"/>
            </w:tcBorders>
          </w:tcPr>
          <w:p w14:paraId="61BB7E35" w14:textId="77777777" w:rsidR="005B5B3E" w:rsidRDefault="005B5B3E" w:rsidP="005B5B3E">
            <w:pPr>
              <w:rPr>
                <w:rFonts w:ascii="GHEA Grapalat" w:eastAsia="GHEA Grapalat" w:hAnsi="GHEA Grapalat" w:cs="GHEA Grapalat"/>
                <w:b/>
                <w:color w:val="000000"/>
              </w:rPr>
            </w:pPr>
          </w:p>
        </w:tc>
      </w:tr>
    </w:tbl>
    <w:p w14:paraId="31BCDA3D" w14:textId="77777777" w:rsidR="005B5B3E" w:rsidRDefault="005B5B3E" w:rsidP="005B5B3E">
      <w:pPr>
        <w:rPr>
          <w:rFonts w:ascii="GHEA Grapalat" w:eastAsia="GHEA Grapalat" w:hAnsi="GHEA Grapalat" w:cs="GHEA Grapalat"/>
          <w:b/>
          <w:color w:val="000000"/>
        </w:rPr>
      </w:pPr>
    </w:p>
    <w:p w14:paraId="350D1720" w14:textId="77777777" w:rsidR="005B5B3E" w:rsidRDefault="005B5B3E" w:rsidP="005B5B3E">
      <w:pPr>
        <w:rPr>
          <w:rFonts w:ascii="GHEA Grapalat" w:hAnsi="GHEA Grapalat"/>
          <w:b/>
        </w:rPr>
      </w:pPr>
    </w:p>
    <w:p w14:paraId="523CEC9B" w14:textId="77777777" w:rsidR="005B5B3E" w:rsidRDefault="005B5B3E" w:rsidP="005B5B3E">
      <w:pPr>
        <w:rPr>
          <w:ins w:id="15" w:author="Inesa Kocharyan" w:date="2021-09-01T11:45:00Z"/>
          <w:rFonts w:ascii="GHEA Grapalat" w:hAnsi="GHEA Grapalat"/>
          <w:b/>
        </w:rPr>
      </w:pPr>
    </w:p>
    <w:p w14:paraId="064DE92D" w14:textId="77777777" w:rsidR="005B5B3E" w:rsidRDefault="005B5B3E" w:rsidP="005B5B3E">
      <w:pPr>
        <w:rPr>
          <w:rFonts w:ascii="GHEA Grapalat" w:hAnsi="GHEA Grapalat"/>
          <w:b/>
        </w:rPr>
      </w:pPr>
      <w:r>
        <w:rPr>
          <w:rFonts w:ascii="GHEA Grapalat" w:hAnsi="GHEA Grapalat"/>
          <w:b/>
        </w:rPr>
        <w:br w:type="page"/>
      </w:r>
    </w:p>
    <w:p w14:paraId="75F72847" w14:textId="77777777" w:rsidR="005B5B3E" w:rsidRDefault="005B5B3E" w:rsidP="005B5B3E">
      <w:pPr>
        <w:jc w:val="center"/>
        <w:rPr>
          <w:rFonts w:ascii="GHEA Grapalat" w:hAnsi="GHEA Grapalat"/>
          <w:b/>
          <w:lang w:val="hy-AM"/>
        </w:rPr>
      </w:pPr>
      <w:r>
        <w:rPr>
          <w:rFonts w:ascii="GHEA Grapalat" w:hAnsi="GHEA Grapalat"/>
          <w:b/>
        </w:rPr>
        <w:lastRenderedPageBreak/>
        <w:t>Порядок заполнения декларации</w:t>
      </w:r>
    </w:p>
    <w:p w14:paraId="25D13031" w14:textId="77777777" w:rsidR="005B5B3E" w:rsidRDefault="005B5B3E" w:rsidP="005B5B3E">
      <w:pPr>
        <w:pStyle w:val="ListParagraph"/>
        <w:numPr>
          <w:ilvl w:val="0"/>
          <w:numId w:val="10"/>
        </w:numPr>
        <w:ind w:left="0"/>
        <w:contextualSpacing/>
        <w:jc w:val="both"/>
        <w:rPr>
          <w:rFonts w:ascii="GHEA Grapalat" w:hAnsi="GHEA Grapalat"/>
          <w:lang w:val="ru-RU"/>
        </w:rPr>
      </w:pPr>
      <w:r w:rsidRPr="005B5B3E">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Pr>
          <w:rFonts w:ascii="GHEA Grapalat" w:hAnsi="GHEA Grapalat"/>
        </w:rPr>
        <w:t>(далее-Организация). В этом разделе подразделы заполняются следующими правилами:</w:t>
      </w:r>
    </w:p>
    <w:p w14:paraId="6532A024" w14:textId="77777777" w:rsidR="005B5B3E" w:rsidRPr="005B5B3E" w:rsidRDefault="005B5B3E" w:rsidP="005B5B3E">
      <w:pPr>
        <w:pStyle w:val="ListParagraph"/>
        <w:numPr>
          <w:ilvl w:val="0"/>
          <w:numId w:val="12"/>
        </w:numPr>
        <w:ind w:left="0" w:firstLine="142"/>
        <w:contextualSpacing/>
        <w:jc w:val="both"/>
        <w:rPr>
          <w:rFonts w:ascii="GHEA Grapalat" w:hAnsi="GHEA Grapalat"/>
          <w:lang w:val="ru-RU"/>
        </w:rPr>
      </w:pPr>
      <w:r w:rsidRPr="005B5B3E">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23664D6" w14:textId="77777777" w:rsidR="005B5B3E" w:rsidRPr="005B5B3E" w:rsidRDefault="005B5B3E" w:rsidP="005B5B3E">
      <w:pPr>
        <w:pStyle w:val="ListParagraph"/>
        <w:numPr>
          <w:ilvl w:val="0"/>
          <w:numId w:val="12"/>
        </w:numPr>
        <w:contextualSpacing/>
        <w:jc w:val="both"/>
        <w:rPr>
          <w:rFonts w:ascii="GHEA Grapalat" w:hAnsi="GHEA Grapalat"/>
          <w:lang w:val="ru-RU"/>
        </w:rPr>
      </w:pPr>
      <w:r w:rsidRPr="005B5B3E">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BC744D3" w14:textId="77777777" w:rsidR="005B5B3E" w:rsidRPr="005B5B3E" w:rsidRDefault="005B5B3E" w:rsidP="005B5B3E">
      <w:pPr>
        <w:pStyle w:val="ListParagraph"/>
        <w:numPr>
          <w:ilvl w:val="0"/>
          <w:numId w:val="12"/>
        </w:numPr>
        <w:ind w:left="0" w:firstLine="0"/>
        <w:contextualSpacing/>
        <w:jc w:val="both"/>
        <w:rPr>
          <w:rFonts w:ascii="GHEA Grapalat" w:hAnsi="GHEA Grapalat"/>
          <w:lang w:val="ru-RU"/>
        </w:rPr>
      </w:pPr>
      <w:r w:rsidRPr="005B5B3E">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6A83FC0" w14:textId="77777777" w:rsidR="005B5B3E" w:rsidRDefault="005B5B3E" w:rsidP="005B5B3E">
      <w:pPr>
        <w:pStyle w:val="ListParagraph"/>
        <w:numPr>
          <w:ilvl w:val="0"/>
          <w:numId w:val="10"/>
        </w:numPr>
        <w:ind w:left="142" w:hanging="284"/>
        <w:contextualSpacing/>
        <w:jc w:val="both"/>
        <w:rPr>
          <w:rFonts w:ascii="GHEA Grapalat" w:hAnsi="GHEA Grapalat"/>
        </w:rPr>
      </w:pPr>
      <w:r w:rsidRPr="005B5B3E">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B5B3E">
        <w:rPr>
          <w:lang w:val="ru-RU"/>
        </w:rPr>
        <w:t xml:space="preserve"> </w:t>
      </w:r>
      <w:r w:rsidRPr="005B5B3E">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Pr>
          <w:rFonts w:ascii="GHEA Grapalat" w:hAnsi="GHEA Grapalat"/>
        </w:rPr>
        <w:t>В этом разделе подразделы заполняются следующими правилами:</w:t>
      </w:r>
    </w:p>
    <w:p w14:paraId="7FA26E34"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Pr>
          <w:rFonts w:ascii="GHEA Grapalat" w:hAnsi="GHEA Grapalat"/>
        </w:rPr>
        <w:t>Market</w:t>
      </w:r>
      <w:r w:rsidRPr="005B5B3E">
        <w:rPr>
          <w:rFonts w:ascii="GHEA Grapalat" w:hAnsi="GHEA Grapalat"/>
          <w:lang w:val="ru-RU"/>
        </w:rPr>
        <w:t xml:space="preserve"> </w:t>
      </w:r>
      <w:r>
        <w:rPr>
          <w:rFonts w:ascii="GHEA Grapalat" w:hAnsi="GHEA Grapalat"/>
        </w:rPr>
        <w:t>Identifier</w:t>
      </w:r>
      <w:r w:rsidRPr="005B5B3E">
        <w:rPr>
          <w:rFonts w:ascii="GHEA Grapalat" w:hAnsi="GHEA Grapalat"/>
          <w:lang w:val="ru-RU"/>
        </w:rPr>
        <w:t xml:space="preserve"> </w:t>
      </w:r>
      <w:r>
        <w:rPr>
          <w:rFonts w:ascii="GHEA Grapalat" w:hAnsi="GHEA Grapalat"/>
        </w:rPr>
        <w:t>Code</w:t>
      </w:r>
      <w:r w:rsidRPr="005B5B3E">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56ACFB5"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DAF0E53"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w:t>
      </w:r>
      <w:r w:rsidRPr="005B5B3E">
        <w:rPr>
          <w:rFonts w:ascii="GHEA Grapalat" w:hAnsi="GHEA Grapalat"/>
          <w:lang w:val="ru-RU"/>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14:paraId="7FC54922"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Pr>
          <w:rFonts w:ascii="GHEA Grapalat" w:hAnsi="GHEA Grapalat"/>
        </w:rPr>
        <w:t>В этом разделе подразделы заполняются следующими правилами</w:t>
      </w:r>
      <w:r>
        <w:rPr>
          <w:rFonts w:ascii="MS Mincho" w:eastAsia="MS Mincho" w:hAnsi="MS Mincho" w:cs="MS Mincho" w:hint="eastAsia"/>
        </w:rPr>
        <w:t>․</w:t>
      </w:r>
    </w:p>
    <w:p w14:paraId="4E93AC64" w14:textId="77777777" w:rsidR="005B5B3E" w:rsidRPr="005B5B3E" w:rsidRDefault="005B5B3E" w:rsidP="005B5B3E">
      <w:pPr>
        <w:pStyle w:val="ListParagraph"/>
        <w:numPr>
          <w:ilvl w:val="0"/>
          <w:numId w:val="16"/>
        </w:numPr>
        <w:ind w:left="0" w:hanging="426"/>
        <w:contextualSpacing/>
        <w:jc w:val="both"/>
        <w:rPr>
          <w:rFonts w:ascii="GHEA Grapalat" w:hAnsi="GHEA Grapalat"/>
          <w:lang w:val="ru-RU"/>
        </w:rPr>
      </w:pPr>
      <w:r w:rsidRPr="005B5B3E">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4948BB" w14:textId="77777777" w:rsidR="005B5B3E" w:rsidRDefault="005B5B3E" w:rsidP="005B5B3E">
      <w:pPr>
        <w:ind w:left="-360"/>
        <w:contextualSpacing/>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077DD97"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Pr>
          <w:rFonts w:ascii="GHEA Grapalat" w:hAnsi="GHEA Grapalat"/>
        </w:rPr>
        <w:t>В этом разделе подразделы заполняются следующими правилами</w:t>
      </w:r>
      <w:r>
        <w:rPr>
          <w:rFonts w:ascii="MS Mincho" w:eastAsia="MS Mincho" w:hAnsi="MS Mincho" w:cs="MS Mincho" w:hint="eastAsia"/>
        </w:rPr>
        <w:t>․</w:t>
      </w:r>
    </w:p>
    <w:p w14:paraId="317CB16A" w14:textId="77777777" w:rsidR="005B5B3E" w:rsidRPr="005B5B3E" w:rsidRDefault="005B5B3E" w:rsidP="005B5B3E">
      <w:pPr>
        <w:pStyle w:val="ListParagraph"/>
        <w:numPr>
          <w:ilvl w:val="0"/>
          <w:numId w:val="18"/>
        </w:numPr>
        <w:ind w:left="0"/>
        <w:contextualSpacing/>
        <w:jc w:val="both"/>
        <w:rPr>
          <w:rFonts w:ascii="GHEA Grapalat" w:hAnsi="GHEA Grapalat"/>
          <w:lang w:val="ru-RU"/>
        </w:rPr>
      </w:pPr>
      <w:r w:rsidRPr="005B5B3E">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AEF4E5" w14:textId="77777777" w:rsidR="005B5B3E" w:rsidRDefault="005B5B3E" w:rsidP="005B5B3E">
      <w:pPr>
        <w:ind w:left="-375"/>
        <w:contextualSpacing/>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DF5B050" w14:textId="77777777" w:rsidR="005B5B3E" w:rsidRDefault="005B5B3E" w:rsidP="005B5B3E">
      <w:pPr>
        <w:ind w:left="-375"/>
        <w:contextualSpacing/>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4579AC9A" w14:textId="77777777" w:rsidR="005B5B3E" w:rsidRDefault="005B5B3E" w:rsidP="005B5B3E">
      <w:pPr>
        <w:ind w:left="-375"/>
        <w:contextualSpacing/>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7DF6AFB" w14:textId="77777777" w:rsidR="005B5B3E" w:rsidRDefault="005B5B3E" w:rsidP="005B5B3E">
      <w:pPr>
        <w:ind w:left="-375"/>
        <w:contextualSpacing/>
        <w:jc w:val="both"/>
        <w:rPr>
          <w:rFonts w:ascii="GHEA Grapalat" w:hAnsi="GHEA Grapalat"/>
        </w:rPr>
      </w:pPr>
      <w:r>
        <w:rPr>
          <w:rFonts w:ascii="GHEA Grapalat" w:hAnsi="GHEA Grapalat"/>
        </w:rPr>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11813A0" w14:textId="77777777" w:rsidR="005B5B3E" w:rsidRDefault="005B5B3E" w:rsidP="005B5B3E">
      <w:pPr>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3B59EF2" w14:textId="77777777" w:rsidR="005B5B3E" w:rsidRDefault="005B5B3E" w:rsidP="005B5B3E">
      <w:pPr>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r>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99F57C6" w14:textId="77777777" w:rsidR="005B5B3E" w:rsidRDefault="005B5B3E" w:rsidP="005B5B3E">
      <w:pPr>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30F70C34" w14:textId="77777777" w:rsidR="005B5B3E" w:rsidRDefault="005B5B3E" w:rsidP="005B5B3E">
      <w:pPr>
        <w:jc w:val="both"/>
        <w:rPr>
          <w:rFonts w:ascii="Cambria Math" w:hAnsi="Cambria Math"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r>
        <w:rPr>
          <w:rFonts w:ascii="GHEA Grapalat" w:hAnsi="GHEA Grapalat"/>
        </w:rPr>
        <w:t>ым</w:t>
      </w:r>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w:t>
      </w:r>
      <w:r>
        <w:rPr>
          <w:rFonts w:ascii="GHEA Grapalat" w:hAnsi="GHEA Grapalat"/>
          <w:lang w:val="hy-AM"/>
        </w:rPr>
        <w:lastRenderedPageBreak/>
        <w:t>критериям, установленным Кодексом О недрах</w:t>
      </w:r>
      <w:r>
        <w:rPr>
          <w:rFonts w:ascii="GHEA Grapalat" w:hAnsi="GHEA Grapalat"/>
        </w:rPr>
        <w:t>.</w:t>
      </w:r>
      <w:r>
        <w:t xml:space="preserve"> </w:t>
      </w:r>
      <w:r>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rPr>
        <w:t>:</w:t>
      </w:r>
    </w:p>
    <w:p w14:paraId="109BEAC7" w14:textId="77777777" w:rsidR="005B5B3E" w:rsidRDefault="005B5B3E" w:rsidP="005B5B3E">
      <w:pPr>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488A9D7F" w14:textId="77777777" w:rsidR="005B5B3E" w:rsidRDefault="005B5B3E" w:rsidP="005B5B3E">
      <w:pPr>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r>
        <w:rPr>
          <w:rFonts w:ascii="GHEA Grapalat" w:hAnsi="GHEA Grapalat"/>
        </w:rPr>
        <w:t>отстраня</w:t>
      </w:r>
      <w:r>
        <w:rPr>
          <w:rFonts w:ascii="GHEA Grapalat" w:hAnsi="GHEA Grapalat"/>
          <w:lang w:val="hy-AM"/>
        </w:rPr>
        <w:t>ть большинство членов органов управления юридического лица;</w:t>
      </w:r>
    </w:p>
    <w:p w14:paraId="08C8FCBD" w14:textId="77777777" w:rsidR="005B5B3E" w:rsidRDefault="005B5B3E" w:rsidP="005B5B3E">
      <w:pPr>
        <w:jc w:val="both"/>
        <w:rPr>
          <w:rFonts w:ascii="GHEA Grapalat" w:hAnsi="GHEA Grapalat"/>
        </w:rPr>
      </w:pPr>
      <w:r>
        <w:rPr>
          <w:rFonts w:ascii="GHEA Grapalat" w:hAnsi="GHEA Grapalat"/>
        </w:rPr>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948BD8" w14:textId="77777777" w:rsidR="005B5B3E" w:rsidRDefault="005B5B3E" w:rsidP="005B5B3E">
      <w:pPr>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5A540" w14:textId="77777777" w:rsidR="005B5B3E" w:rsidRDefault="005B5B3E" w:rsidP="005B5B3E">
      <w:pPr>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6B616289" w14:textId="77777777" w:rsidR="005B5B3E" w:rsidRDefault="005B5B3E" w:rsidP="005B5B3E">
      <w:pPr>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0E1D41" w14:textId="77777777" w:rsidR="005B5B3E" w:rsidRDefault="005B5B3E" w:rsidP="005B5B3E">
      <w:pPr>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42850747" w14:textId="77777777" w:rsidR="005B5B3E" w:rsidRDefault="005B5B3E" w:rsidP="005B5B3E">
      <w:pPr>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0474FF45" w14:textId="77777777" w:rsidR="005B5B3E" w:rsidRDefault="005B5B3E" w:rsidP="005B5B3E">
      <w:pPr>
        <w:jc w:val="both"/>
        <w:rPr>
          <w:rFonts w:ascii="GHEA Grapalat" w:hAnsi="GHEA Grapalat"/>
        </w:rPr>
      </w:pPr>
      <w:r>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Pr>
          <w:rFonts w:ascii="GHEA Grapalat" w:hAnsi="GHEA Grapalat"/>
        </w:rPr>
        <w:lastRenderedPageBreak/>
        <w:t>промежуточных юридических лиц. В этом разделе подразделы заполняются следующими правилами</w:t>
      </w:r>
      <w:r>
        <w:rPr>
          <w:rFonts w:ascii="MS Mincho" w:eastAsia="MS Mincho" w:hAnsi="MS Mincho" w:cs="MS Mincho" w:hint="eastAsia"/>
        </w:rPr>
        <w:t>․</w:t>
      </w:r>
    </w:p>
    <w:p w14:paraId="1771B0B1" w14:textId="77777777" w:rsidR="005B5B3E" w:rsidRDefault="005B5B3E" w:rsidP="005B5B3E">
      <w:pPr>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F9439BC" w14:textId="77777777" w:rsidR="005B5B3E" w:rsidRDefault="005B5B3E" w:rsidP="005B5B3E">
      <w:pPr>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77CD6A" w14:textId="77777777" w:rsidR="005B5B3E" w:rsidRDefault="005B5B3E" w:rsidP="005B5B3E">
      <w:pPr>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3105FE8" w14:textId="77777777" w:rsidR="005B5B3E" w:rsidRDefault="005B5B3E" w:rsidP="005B5B3E">
      <w:pPr>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63C1FA0" w14:textId="77777777" w:rsidR="005B5B3E" w:rsidRDefault="005B5B3E" w:rsidP="005B5B3E">
      <w:pPr>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B95F686" w14:textId="77777777" w:rsidR="005B5B3E" w:rsidRDefault="005B5B3E" w:rsidP="005B5B3E">
      <w:pPr>
        <w:jc w:val="both"/>
        <w:rPr>
          <w:rFonts w:ascii="GHEA Grapalat" w:hAnsi="GHEA Grapalat"/>
          <w:i/>
          <w:sz w:val="18"/>
          <w:szCs w:val="18"/>
        </w:rPr>
      </w:pPr>
      <w:r>
        <w:rPr>
          <w:rFonts w:ascii="GHEA Grapalat" w:hAnsi="GHEA Grapalat"/>
          <w:sz w:val="18"/>
          <w:szCs w:val="18"/>
        </w:rPr>
        <w:t xml:space="preserve">* </w:t>
      </w:r>
      <w:r>
        <w:rPr>
          <w:rFonts w:ascii="GHEA Grapalat" w:hAnsi="GHEA Grapalat"/>
          <w:i/>
          <w:sz w:val="18"/>
          <w:szCs w:val="18"/>
        </w:rPr>
        <w:t>заполняется секретарем комиссии до публикации приглашения в бюллетене:</w:t>
      </w:r>
    </w:p>
    <w:p w14:paraId="631F2B66" w14:textId="77777777" w:rsidR="005B5B3E" w:rsidRDefault="005B5B3E" w:rsidP="005B5B3E">
      <w:pPr>
        <w:jc w:val="both"/>
        <w:rPr>
          <w:rFonts w:ascii="GHEA Grapalat" w:hAnsi="GHEA Grapalat"/>
          <w:i/>
          <w:sz w:val="18"/>
          <w:szCs w:val="18"/>
        </w:rPr>
      </w:pPr>
      <w:r>
        <w:rPr>
          <w:rFonts w:ascii="GHEA Grapalat" w:hAnsi="GHEA Grapalat"/>
          <w:i/>
          <w:sz w:val="18"/>
          <w:szCs w:val="18"/>
        </w:rPr>
        <w:t>** Приложение 1.3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3DD0D527" w14:textId="77777777" w:rsidR="005B5B3E" w:rsidRDefault="005B5B3E" w:rsidP="005B5B3E">
      <w:pPr>
        <w:rPr>
          <w:rFonts w:ascii="GHEA Grapalat" w:hAnsi="GHEA Grapalat"/>
          <w:b/>
        </w:rPr>
      </w:pPr>
    </w:p>
    <w:p w14:paraId="0F8DFEA1" w14:textId="77777777" w:rsidR="005B5B3E" w:rsidRDefault="005B5B3E" w:rsidP="005B5B3E">
      <w:pPr>
        <w:rPr>
          <w:rFonts w:ascii="GHEA Grapalat" w:hAnsi="GHEA Grapalat"/>
          <w:b/>
        </w:rPr>
      </w:pPr>
      <w:r>
        <w:rPr>
          <w:rFonts w:ascii="GHEA Grapalat" w:hAnsi="GHEA Grapalat"/>
          <w:b/>
        </w:rPr>
        <w:br w:type="page"/>
      </w:r>
    </w:p>
    <w:p w14:paraId="556E2893" w14:textId="77777777" w:rsidR="005B5B3E" w:rsidRDefault="005B5B3E" w:rsidP="005B5B3E">
      <w:pPr>
        <w:pStyle w:val="BodyTextIndent3"/>
        <w:widowControl w:val="0"/>
        <w:spacing w:line="240" w:lineRule="auto"/>
        <w:ind w:firstLine="0"/>
        <w:jc w:val="right"/>
        <w:rPr>
          <w:rFonts w:ascii="GHEA Grapalat" w:hAnsi="GHEA Grapalat" w:cs="Arial"/>
          <w:b/>
          <w:sz w:val="24"/>
          <w:szCs w:val="24"/>
        </w:rPr>
      </w:pPr>
      <w:r>
        <w:rPr>
          <w:rFonts w:ascii="GHEA Grapalat" w:hAnsi="GHEA Grapalat"/>
          <w:b/>
          <w:sz w:val="24"/>
          <w:szCs w:val="24"/>
        </w:rPr>
        <w:lastRenderedPageBreak/>
        <w:t>Приложение № 2</w:t>
      </w:r>
    </w:p>
    <w:p w14:paraId="7E17712E" w14:textId="00247B42"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 xml:space="preserve">к Приглашению на </w:t>
      </w:r>
      <w:r w:rsidR="00C61A36">
        <w:rPr>
          <w:rFonts w:ascii="GHEA Grapalat" w:hAnsi="GHEA Grapalat"/>
          <w:b/>
          <w:sz w:val="24"/>
          <w:szCs w:val="24"/>
        </w:rPr>
        <w:t>запрос котировок</w:t>
      </w:r>
      <w:r>
        <w:rPr>
          <w:rFonts w:ascii="GHEA Grapalat" w:hAnsi="GHEA Grapalat" w:cs="Arial"/>
          <w:b/>
          <w:sz w:val="24"/>
          <w:szCs w:val="24"/>
        </w:rPr>
        <w:br/>
      </w:r>
      <w:r>
        <w:rPr>
          <w:rFonts w:ascii="GHEA Grapalat" w:hAnsi="GHEA Grapalat"/>
          <w:b/>
          <w:sz w:val="24"/>
          <w:szCs w:val="24"/>
        </w:rPr>
        <w:t>под кодом "</w:t>
      </w:r>
      <w:r w:rsidR="00C61A36">
        <w:rPr>
          <w:rFonts w:ascii="GHEA Grapalat" w:hAnsi="GHEA Grapalat"/>
          <w:b/>
          <w:sz w:val="24"/>
          <w:szCs w:val="24"/>
        </w:rPr>
        <w:t>EQ-GHAPDzB-</w:t>
      </w:r>
      <w:r w:rsidR="009613AA">
        <w:rPr>
          <w:rFonts w:ascii="GHEA Grapalat" w:hAnsi="GHEA Grapalat"/>
          <w:b/>
          <w:sz w:val="24"/>
          <w:szCs w:val="24"/>
        </w:rPr>
        <w:t>26/5</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14:paraId="645DF37C" w14:textId="77777777" w:rsidR="005B5B3E" w:rsidRDefault="005B5B3E" w:rsidP="005B5B3E">
      <w:pPr>
        <w:widowControl w:val="0"/>
        <w:ind w:firstLine="567"/>
        <w:jc w:val="center"/>
        <w:rPr>
          <w:rFonts w:ascii="GHEA Grapalat" w:hAnsi="GHEA Grapalat"/>
        </w:rPr>
      </w:pPr>
    </w:p>
    <w:p w14:paraId="0352CCF8" w14:textId="77777777" w:rsidR="005B5B3E" w:rsidRDefault="005B5B3E" w:rsidP="005B5B3E">
      <w:pPr>
        <w:widowControl w:val="0"/>
        <w:ind w:left="-66"/>
        <w:jc w:val="center"/>
        <w:rPr>
          <w:rFonts w:ascii="GHEA Grapalat" w:hAnsi="GHEA Grapalat"/>
          <w:b/>
        </w:rPr>
      </w:pPr>
      <w:r>
        <w:rPr>
          <w:rFonts w:ascii="GHEA Grapalat" w:hAnsi="GHEA Grapalat"/>
          <w:b/>
        </w:rPr>
        <w:t>ЦЕНОВОЕ ПРЕДЛОЖЕНИЕ</w:t>
      </w:r>
    </w:p>
    <w:p w14:paraId="1A8DEF4F" w14:textId="77777777" w:rsidR="005B5B3E" w:rsidRDefault="005B5B3E" w:rsidP="005B5B3E">
      <w:pPr>
        <w:widowControl w:val="0"/>
        <w:ind w:firstLine="567"/>
        <w:jc w:val="center"/>
        <w:rPr>
          <w:rFonts w:ascii="GHEA Grapalat" w:hAnsi="GHEA Grapalat"/>
        </w:rPr>
      </w:pPr>
    </w:p>
    <w:p w14:paraId="5222596E" w14:textId="1C05AF44" w:rsidR="005B5B3E" w:rsidRDefault="005B5B3E" w:rsidP="005B5B3E">
      <w:pPr>
        <w:widowControl w:val="0"/>
        <w:ind w:firstLine="567"/>
        <w:jc w:val="both"/>
        <w:rPr>
          <w:rFonts w:ascii="GHEA Grapalat" w:hAnsi="GHEA Grapalat"/>
        </w:rPr>
      </w:pPr>
      <w:r>
        <w:rPr>
          <w:rFonts w:ascii="GHEA Grapalat" w:hAnsi="GHEA Grapalat"/>
          <w:spacing w:val="-6"/>
        </w:rPr>
        <w:t xml:space="preserve">Рассмотрев приглашение на </w:t>
      </w:r>
      <w:r w:rsidR="00C61A36">
        <w:rPr>
          <w:rFonts w:ascii="GHEA Grapalat" w:hAnsi="GHEA Grapalat"/>
          <w:spacing w:val="-6"/>
        </w:rPr>
        <w:t>запрос котировок</w:t>
      </w:r>
      <w:r>
        <w:rPr>
          <w:rFonts w:ascii="GHEA Grapalat" w:hAnsi="GHEA Grapalat"/>
          <w:spacing w:val="-6"/>
        </w:rPr>
        <w:t xml:space="preserve"> под кодом </w:t>
      </w:r>
      <w:r w:rsidR="00C61A36">
        <w:rPr>
          <w:rFonts w:ascii="GHEA Grapalat" w:hAnsi="GHEA Grapalat"/>
          <w:spacing w:val="-6"/>
        </w:rPr>
        <w:t>EQ-GHAPDzB-</w:t>
      </w:r>
      <w:r w:rsidR="009613AA">
        <w:rPr>
          <w:rFonts w:ascii="GHEA Grapalat" w:hAnsi="GHEA Grapalat"/>
          <w:spacing w:val="-6"/>
        </w:rPr>
        <w:t>26/5</w:t>
      </w:r>
      <w:r>
        <w:rPr>
          <w:rFonts w:ascii="GHEA Grapalat" w:hAnsi="GHEA Grapalat"/>
          <w:spacing w:val="-6"/>
        </w:rPr>
        <w:t>*,</w:t>
      </w:r>
      <w:r>
        <w:rPr>
          <w:rFonts w:ascii="GHEA Grapalat" w:hAnsi="GHEA Grapalat"/>
        </w:rPr>
        <w:t xml:space="preserve"> </w:t>
      </w:r>
    </w:p>
    <w:p w14:paraId="0ACDB67E" w14:textId="77777777" w:rsidR="005B5B3E" w:rsidRDefault="005B5B3E" w:rsidP="005B5B3E">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14:paraId="10DEB7F9" w14:textId="77777777" w:rsidR="005B5B3E" w:rsidRDefault="005B5B3E" w:rsidP="005B5B3E">
      <w:pPr>
        <w:widowControl w:val="0"/>
        <w:ind w:left="6237"/>
        <w:jc w:val="both"/>
        <w:rPr>
          <w:rFonts w:ascii="GHEA Grapalat" w:hAnsi="GHEA Grapalat"/>
          <w:vertAlign w:val="superscript"/>
        </w:rPr>
      </w:pPr>
      <w:r>
        <w:rPr>
          <w:rFonts w:ascii="GHEA Grapalat" w:hAnsi="GHEA Grapalat"/>
          <w:vertAlign w:val="superscript"/>
        </w:rPr>
        <w:t>наименование участника</w:t>
      </w:r>
    </w:p>
    <w:p w14:paraId="4B4487C6" w14:textId="77777777" w:rsidR="005B5B3E" w:rsidRDefault="005B5B3E" w:rsidP="005B5B3E">
      <w:pPr>
        <w:widowControl w:val="0"/>
        <w:jc w:val="both"/>
        <w:rPr>
          <w:rFonts w:ascii="GHEA Grapalat" w:hAnsi="GHEA Grapalat"/>
        </w:rPr>
      </w:pPr>
      <w:r>
        <w:rPr>
          <w:rFonts w:ascii="GHEA Grapalat" w:hAnsi="GHEA Grapalat"/>
        </w:rPr>
        <w:t>предлагает выполнить договор по нижеуказанным общим ценам:</w:t>
      </w:r>
    </w:p>
    <w:p w14:paraId="1F19993D"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838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18"/>
        <w:gridCol w:w="1700"/>
        <w:gridCol w:w="2125"/>
        <w:gridCol w:w="1842"/>
        <w:gridCol w:w="1700"/>
      </w:tblGrid>
      <w:tr w:rsidR="005B5B3E" w:rsidRPr="005B5B3E" w14:paraId="08CB4A0E" w14:textId="77777777" w:rsidTr="0095433C">
        <w:trPr>
          <w:trHeight w:val="916"/>
          <w:jc w:val="center"/>
        </w:trPr>
        <w:tc>
          <w:tcPr>
            <w:tcW w:w="1018" w:type="dxa"/>
            <w:tcBorders>
              <w:top w:val="single" w:sz="4" w:space="0" w:color="auto"/>
              <w:left w:val="single" w:sz="4" w:space="0" w:color="auto"/>
              <w:bottom w:val="nil"/>
              <w:right w:val="single" w:sz="4" w:space="0" w:color="auto"/>
            </w:tcBorders>
            <w:vAlign w:val="center"/>
            <w:hideMark/>
          </w:tcPr>
          <w:p w14:paraId="341878A0" w14:textId="77777777" w:rsidR="005B5B3E" w:rsidRDefault="005B5B3E" w:rsidP="005B5B3E">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700" w:type="dxa"/>
            <w:tcBorders>
              <w:top w:val="single" w:sz="4" w:space="0" w:color="auto"/>
              <w:left w:val="single" w:sz="4" w:space="0" w:color="auto"/>
              <w:bottom w:val="nil"/>
              <w:right w:val="single" w:sz="4" w:space="0" w:color="auto"/>
            </w:tcBorders>
            <w:vAlign w:val="center"/>
            <w:hideMark/>
          </w:tcPr>
          <w:p w14:paraId="29D86632"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r>
              <w:rPr>
                <w:rFonts w:ascii="Calibri" w:hAnsi="Calibri" w:cs="Calibri"/>
                <w:b/>
                <w:sz w:val="20"/>
                <w:szCs w:val="20"/>
              </w:rPr>
              <w:t> </w:t>
            </w:r>
            <w:r>
              <w:rPr>
                <w:rFonts w:ascii="GHEA Grapalat" w:hAnsi="GHEA Grapalat" w:cs="GHEA Grapalat"/>
                <w:b/>
                <w:sz w:val="20"/>
                <w:szCs w:val="20"/>
              </w:rPr>
              <w:t>товара</w:t>
            </w:r>
          </w:p>
        </w:tc>
        <w:tc>
          <w:tcPr>
            <w:tcW w:w="2125" w:type="dxa"/>
            <w:tcBorders>
              <w:top w:val="single" w:sz="4" w:space="0" w:color="auto"/>
              <w:left w:val="single" w:sz="4" w:space="0" w:color="auto"/>
              <w:bottom w:val="nil"/>
              <w:right w:val="single" w:sz="4" w:space="0" w:color="auto"/>
            </w:tcBorders>
            <w:vAlign w:val="center"/>
            <w:hideMark/>
          </w:tcPr>
          <w:p w14:paraId="6DD55E5C"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Стоимость</w:t>
            </w:r>
          </w:p>
          <w:p w14:paraId="2D91D33A" w14:textId="77777777" w:rsidR="005B5B3E" w:rsidRDefault="005B5B3E" w:rsidP="005B5B3E">
            <w:pPr>
              <w:widowControl w:val="0"/>
              <w:jc w:val="center"/>
              <w:rPr>
                <w:rFonts w:ascii="GHEA Grapalat" w:hAnsi="GHEA Grapalat"/>
                <w:i/>
                <w:sz w:val="20"/>
                <w:szCs w:val="20"/>
              </w:rPr>
            </w:pPr>
            <w:r>
              <w:rPr>
                <w:rFonts w:ascii="GHEA Grapalat" w:hAnsi="GHEA Grapalat"/>
                <w:i/>
                <w:sz w:val="20"/>
                <w:szCs w:val="20"/>
              </w:rPr>
              <w:t>(совокупность себестоимости и прогнозируемой прибыли)</w:t>
            </w:r>
          </w:p>
          <w:p w14:paraId="4E612FD0"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 xml:space="preserve"> /прописью и цифрами/</w:t>
            </w:r>
          </w:p>
        </w:tc>
        <w:tc>
          <w:tcPr>
            <w:tcW w:w="1842" w:type="dxa"/>
            <w:tcBorders>
              <w:top w:val="single" w:sz="4" w:space="0" w:color="auto"/>
              <w:left w:val="single" w:sz="4" w:space="0" w:color="auto"/>
              <w:bottom w:val="nil"/>
              <w:right w:val="single" w:sz="4" w:space="0" w:color="auto"/>
            </w:tcBorders>
            <w:vAlign w:val="center"/>
            <w:hideMark/>
          </w:tcPr>
          <w:p w14:paraId="01740CF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НДС</w:t>
            </w:r>
            <w:r>
              <w:rPr>
                <w:rStyle w:val="FootnoteReference"/>
                <w:rFonts w:ascii="GHEA Grapalat" w:hAnsi="GHEA Grapalat"/>
                <w:b/>
                <w:sz w:val="20"/>
                <w:szCs w:val="20"/>
              </w:rPr>
              <w:footnoteReference w:customMarkFollows="1" w:id="12"/>
              <w:t>**</w:t>
            </w:r>
            <w:r>
              <w:rPr>
                <w:rFonts w:ascii="GHEA Grapalat" w:hAnsi="GHEA Grapalat"/>
                <w:b/>
                <w:sz w:val="20"/>
                <w:szCs w:val="20"/>
              </w:rPr>
              <w:t>/прописью и цифрами/</w:t>
            </w:r>
          </w:p>
        </w:tc>
        <w:tc>
          <w:tcPr>
            <w:tcW w:w="1700" w:type="dxa"/>
            <w:tcBorders>
              <w:top w:val="single" w:sz="4" w:space="0" w:color="auto"/>
              <w:left w:val="single" w:sz="4" w:space="0" w:color="auto"/>
              <w:bottom w:val="nil"/>
              <w:right w:val="single" w:sz="4" w:space="0" w:color="auto"/>
            </w:tcBorders>
            <w:vAlign w:val="center"/>
            <w:hideMark/>
          </w:tcPr>
          <w:p w14:paraId="5C212CE0"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Общая цена</w:t>
            </w:r>
          </w:p>
          <w:p w14:paraId="7FC37779"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rsidR="005B5B3E" w14:paraId="429AAA45" w14:textId="77777777" w:rsidTr="0095433C">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9E4C08B"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7BB7CF2"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2</w:t>
            </w:r>
          </w:p>
        </w:tc>
        <w:tc>
          <w:tcPr>
            <w:tcW w:w="2125" w:type="dxa"/>
            <w:tcBorders>
              <w:top w:val="single" w:sz="4" w:space="0" w:color="auto"/>
              <w:left w:val="single" w:sz="4" w:space="0" w:color="auto"/>
              <w:bottom w:val="single" w:sz="4" w:space="0" w:color="auto"/>
              <w:right w:val="single" w:sz="4" w:space="0" w:color="auto"/>
            </w:tcBorders>
            <w:shd w:val="clear" w:color="auto" w:fill="99CCFF"/>
            <w:hideMark/>
          </w:tcPr>
          <w:p w14:paraId="4EB531D8"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99CCFF"/>
            <w:hideMark/>
          </w:tcPr>
          <w:p w14:paraId="184614D2"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4</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3997E9A"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5=3+4</w:t>
            </w:r>
          </w:p>
        </w:tc>
      </w:tr>
      <w:tr w:rsidR="005B5B3E" w14:paraId="63239342" w14:textId="77777777" w:rsidTr="0095433C">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hideMark/>
          </w:tcPr>
          <w:p w14:paraId="4282E81E"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1</w:t>
            </w:r>
          </w:p>
        </w:tc>
        <w:tc>
          <w:tcPr>
            <w:tcW w:w="1700" w:type="dxa"/>
            <w:tcBorders>
              <w:top w:val="single" w:sz="4" w:space="0" w:color="auto"/>
              <w:left w:val="single" w:sz="4" w:space="0" w:color="auto"/>
              <w:bottom w:val="single" w:sz="4" w:space="0" w:color="auto"/>
              <w:right w:val="single" w:sz="4" w:space="0" w:color="auto"/>
            </w:tcBorders>
            <w:vAlign w:val="center"/>
            <w:hideMark/>
          </w:tcPr>
          <w:p w14:paraId="330F9294" w14:textId="18A6F7E1" w:rsidR="005B5B3E" w:rsidRDefault="008D7FC5" w:rsidP="00ED08BE">
            <w:pPr>
              <w:widowControl w:val="0"/>
              <w:rPr>
                <w:rFonts w:ascii="GHEA Grapalat" w:hAnsi="GHEA Grapalat"/>
                <w:sz w:val="20"/>
                <w:szCs w:val="20"/>
              </w:rPr>
            </w:pPr>
            <w:r w:rsidRPr="008D7FC5">
              <w:rPr>
                <w:rFonts w:ascii="GHEA Grapalat" w:hAnsi="GHEA Grapalat"/>
                <w:bCs/>
                <w:iCs/>
                <w:sz w:val="20"/>
                <w:szCs w:val="20"/>
              </w:rPr>
              <w:t>П</w:t>
            </w:r>
            <w:r w:rsidRPr="008D7FC5">
              <w:rPr>
                <w:rFonts w:ascii="GHEA Grapalat" w:hAnsi="GHEA Grapalat"/>
                <w:bCs/>
                <w:iCs/>
                <w:sz w:val="20"/>
                <w:szCs w:val="20"/>
                <w:lang w:val="hy-AM"/>
              </w:rPr>
              <w:t>риобретение лифтов (с установкой и обслуживанием)</w:t>
            </w:r>
            <w:r w:rsidR="000A4243">
              <w:rPr>
                <w:rFonts w:ascii="GHEA Grapalat" w:hAnsi="GHEA Grapalat"/>
                <w:bCs/>
                <w:iCs/>
                <w:sz w:val="20"/>
                <w:szCs w:val="20"/>
              </w:rPr>
              <w:t xml:space="preserve"> </w:t>
            </w:r>
          </w:p>
        </w:tc>
        <w:tc>
          <w:tcPr>
            <w:tcW w:w="2125" w:type="dxa"/>
            <w:tcBorders>
              <w:top w:val="single" w:sz="4" w:space="0" w:color="auto"/>
              <w:left w:val="single" w:sz="4" w:space="0" w:color="auto"/>
              <w:bottom w:val="single" w:sz="4" w:space="0" w:color="auto"/>
              <w:right w:val="single" w:sz="4" w:space="0" w:color="auto"/>
            </w:tcBorders>
          </w:tcPr>
          <w:p w14:paraId="7776FCC6" w14:textId="77777777" w:rsidR="005B5B3E" w:rsidRDefault="005B5B3E" w:rsidP="005B5B3E">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ACC1CEF" w14:textId="77777777" w:rsidR="005B5B3E" w:rsidRDefault="005B5B3E" w:rsidP="005B5B3E">
            <w:pPr>
              <w:widowControl w:val="0"/>
              <w:jc w:val="center"/>
              <w:rPr>
                <w:rFonts w:ascii="GHEA Grapalat" w:hAnsi="GHEA Grapalat"/>
                <w:sz w:val="20"/>
                <w:szCs w:val="20"/>
              </w:rPr>
            </w:pPr>
          </w:p>
        </w:tc>
        <w:tc>
          <w:tcPr>
            <w:tcW w:w="1700" w:type="dxa"/>
            <w:tcBorders>
              <w:top w:val="single" w:sz="4" w:space="0" w:color="auto"/>
              <w:left w:val="single" w:sz="4" w:space="0" w:color="auto"/>
              <w:bottom w:val="single" w:sz="4" w:space="0" w:color="auto"/>
              <w:right w:val="single" w:sz="4" w:space="0" w:color="auto"/>
            </w:tcBorders>
          </w:tcPr>
          <w:p w14:paraId="737ED0F7" w14:textId="77777777" w:rsidR="005B5B3E" w:rsidRDefault="005B5B3E" w:rsidP="005B5B3E">
            <w:pPr>
              <w:widowControl w:val="0"/>
              <w:jc w:val="center"/>
              <w:rPr>
                <w:rFonts w:ascii="GHEA Grapalat" w:hAnsi="GHEA Grapalat"/>
                <w:sz w:val="20"/>
                <w:szCs w:val="20"/>
              </w:rPr>
            </w:pPr>
          </w:p>
        </w:tc>
      </w:tr>
    </w:tbl>
    <w:p w14:paraId="56DD5C89"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0533E3DE"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2B964EF" w14:textId="77777777" w:rsidR="005B5B3E" w:rsidRDefault="005B5B3E" w:rsidP="005B5B3E">
      <w:pPr>
        <w:widowControl w:val="0"/>
        <w:jc w:val="both"/>
        <w:rPr>
          <w:rFonts w:ascii="GHEA Grapalat" w:hAnsi="GHEA Grapalat"/>
          <w:lang w:val="es-ES"/>
        </w:rPr>
      </w:pPr>
    </w:p>
    <w:p w14:paraId="0D6201E3" w14:textId="77777777" w:rsidR="005B5B3E" w:rsidRDefault="005B5B3E" w:rsidP="005B5B3E">
      <w:pPr>
        <w:widowControl w:val="0"/>
        <w:jc w:val="right"/>
        <w:rPr>
          <w:rFonts w:ascii="GHEA Grapalat" w:hAnsi="GHEA Grapalat"/>
        </w:rPr>
      </w:pPr>
      <w:r>
        <w:rPr>
          <w:rFonts w:ascii="GHEA Grapalat" w:hAnsi="GHEA Grapalat"/>
        </w:rPr>
        <w:t>М. П.</w:t>
      </w:r>
    </w:p>
    <w:p w14:paraId="03EF2BDF" w14:textId="77777777" w:rsidR="005B5B3E" w:rsidRDefault="005B5B3E" w:rsidP="005B5B3E">
      <w:pPr>
        <w:rPr>
          <w:rFonts w:ascii="GHEA Grapalat" w:hAnsi="GHEA Grapalat"/>
          <w:b/>
        </w:rPr>
      </w:pPr>
      <w:r>
        <w:rPr>
          <w:rFonts w:ascii="GHEA Grapalat" w:hAnsi="GHEA Grapalat"/>
          <w:b/>
        </w:rPr>
        <w:br w:type="page"/>
      </w:r>
    </w:p>
    <w:p w14:paraId="2890EB6E" w14:textId="29CB58B5" w:rsidR="005B5B3E" w:rsidRDefault="005B5B3E" w:rsidP="00825B85">
      <w:pPr>
        <w:jc w:val="right"/>
        <w:rPr>
          <w:rFonts w:ascii="GHEA Grapalat" w:hAnsi="GHEA Grapalat" w:cs="GHEA Grapalat"/>
          <w:i/>
          <w:sz w:val="22"/>
          <w:szCs w:val="22"/>
        </w:rPr>
      </w:pPr>
      <w:r>
        <w:rPr>
          <w:rFonts w:ascii="GHEA Grapalat" w:hAnsi="GHEA Grapalat"/>
          <w:i/>
          <w:sz w:val="22"/>
          <w:szCs w:val="22"/>
        </w:rPr>
        <w:lastRenderedPageBreak/>
        <w:t>Приложение № 4.2</w:t>
      </w:r>
    </w:p>
    <w:p w14:paraId="5AA4921B" w14:textId="39235412" w:rsidR="005B5B3E" w:rsidRDefault="005B5B3E" w:rsidP="00825B85">
      <w:pPr>
        <w:widowControl w:val="0"/>
        <w:jc w:val="right"/>
        <w:rPr>
          <w:rFonts w:ascii="GHEA Grapalat" w:hAnsi="GHEA Grapalat" w:cs="GHEA Grapalat"/>
          <w:i/>
          <w:sz w:val="22"/>
          <w:szCs w:val="22"/>
        </w:rPr>
      </w:pPr>
      <w:r>
        <w:rPr>
          <w:rFonts w:ascii="GHEA Grapalat" w:hAnsi="GHEA Grapalat"/>
          <w:i/>
          <w:sz w:val="22"/>
          <w:szCs w:val="22"/>
        </w:rPr>
        <w:t xml:space="preserve">к Приглашению на </w:t>
      </w:r>
      <w:r w:rsidR="00C61A36">
        <w:rPr>
          <w:rFonts w:ascii="GHEA Grapalat" w:hAnsi="GHEA Grapalat"/>
          <w:i/>
          <w:sz w:val="22"/>
          <w:szCs w:val="22"/>
        </w:rPr>
        <w:t>запрос котировок</w:t>
      </w:r>
      <w:r>
        <w:rPr>
          <w:rFonts w:ascii="GHEA Grapalat" w:hAnsi="GHEA Grapalat" w:cs="GHEA Grapalat"/>
          <w:i/>
          <w:sz w:val="22"/>
          <w:szCs w:val="22"/>
        </w:rPr>
        <w:br/>
      </w:r>
      <w:r>
        <w:rPr>
          <w:rFonts w:ascii="GHEA Grapalat" w:hAnsi="GHEA Grapalat"/>
          <w:i/>
          <w:sz w:val="22"/>
          <w:szCs w:val="22"/>
        </w:rPr>
        <w:t xml:space="preserve">под кодом </w:t>
      </w:r>
      <w:r w:rsidR="00C61A36">
        <w:rPr>
          <w:rFonts w:ascii="GHEA Grapalat" w:hAnsi="GHEA Grapalat"/>
          <w:i/>
          <w:sz w:val="22"/>
          <w:szCs w:val="22"/>
        </w:rPr>
        <w:t>EQ-GHAPDzB-</w:t>
      </w:r>
      <w:r w:rsidR="009613AA">
        <w:rPr>
          <w:rFonts w:ascii="GHEA Grapalat" w:hAnsi="GHEA Grapalat"/>
          <w:i/>
          <w:sz w:val="22"/>
          <w:szCs w:val="22"/>
        </w:rPr>
        <w:t>26/5</w:t>
      </w:r>
      <w:r>
        <w:rPr>
          <w:rStyle w:val="FootnoteReference"/>
          <w:rFonts w:ascii="GHEA Grapalat" w:hAnsi="GHEA Grapalat"/>
          <w:i/>
          <w:sz w:val="22"/>
          <w:szCs w:val="22"/>
        </w:rPr>
        <w:footnoteReference w:customMarkFollows="1" w:id="13"/>
        <w:t>*</w:t>
      </w:r>
    </w:p>
    <w:p w14:paraId="76860A05" w14:textId="77777777" w:rsidR="005B5B3E" w:rsidRDefault="005B5B3E" w:rsidP="005B5B3E">
      <w:pPr>
        <w:widowControl w:val="0"/>
        <w:jc w:val="center"/>
        <w:rPr>
          <w:rFonts w:ascii="GHEA Grapalat" w:hAnsi="GHEA Grapalat"/>
          <w:b/>
          <w:sz w:val="22"/>
          <w:szCs w:val="22"/>
        </w:rPr>
      </w:pPr>
    </w:p>
    <w:p w14:paraId="0F3B5775"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7296DDDF"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5B5B3E" w14:paraId="0F6718E7" w14:textId="77777777" w:rsidTr="005B5B3E">
        <w:tc>
          <w:tcPr>
            <w:tcW w:w="4786" w:type="dxa"/>
            <w:hideMark/>
          </w:tcPr>
          <w:p w14:paraId="20CAA0F6" w14:textId="77777777" w:rsidR="005B5B3E" w:rsidRDefault="005B5B3E" w:rsidP="005B5B3E">
            <w:pPr>
              <w:widowControl w:val="0"/>
              <w:rPr>
                <w:rFonts w:ascii="GHEA Grapalat" w:hAnsi="GHEA Grapalat" w:cs="GHEA Grapalat"/>
                <w:b/>
                <w:sz w:val="22"/>
                <w:szCs w:val="22"/>
                <w:lang w:val="en-US"/>
              </w:rPr>
            </w:pPr>
            <w:r>
              <w:rPr>
                <w:rFonts w:ascii="GHEA Grapalat" w:hAnsi="GHEA Grapalat"/>
                <w:sz w:val="22"/>
                <w:szCs w:val="22"/>
              </w:rPr>
              <w:t>г. Ереван</w:t>
            </w:r>
          </w:p>
        </w:tc>
        <w:tc>
          <w:tcPr>
            <w:tcW w:w="4500" w:type="dxa"/>
            <w:hideMark/>
          </w:tcPr>
          <w:p w14:paraId="188DB50B" w14:textId="77777777" w:rsidR="005B5B3E" w:rsidRDefault="005B5B3E" w:rsidP="005B5B3E">
            <w:pPr>
              <w:widowControl w:val="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FootnoteReference"/>
                <w:rFonts w:ascii="GHEA Grapalat" w:hAnsi="GHEA Grapalat"/>
                <w:sz w:val="22"/>
                <w:szCs w:val="22"/>
              </w:rPr>
              <w:footnoteReference w:customMarkFollows="1" w:id="14"/>
              <w:t>**</w:t>
            </w:r>
          </w:p>
        </w:tc>
      </w:tr>
    </w:tbl>
    <w:p w14:paraId="01330859" w14:textId="77777777" w:rsidR="005B5B3E" w:rsidRDefault="005B5B3E" w:rsidP="005B5B3E">
      <w:pPr>
        <w:widowControl w:val="0"/>
        <w:rPr>
          <w:rFonts w:ascii="GHEA Grapalat" w:hAnsi="GHEA Grapalat" w:cs="GHEA Grapalat"/>
          <w:b/>
          <w:sz w:val="22"/>
          <w:szCs w:val="22"/>
        </w:rPr>
      </w:pPr>
    </w:p>
    <w:p w14:paraId="1DD3FB2D" w14:textId="77777777" w:rsidR="005B5B3E" w:rsidRDefault="005B5B3E" w:rsidP="005B5B3E">
      <w:pPr>
        <w:widowControl w:val="0"/>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6857B3B4" w14:textId="77777777" w:rsidR="005B5B3E" w:rsidRDefault="005B5B3E" w:rsidP="005B5B3E">
      <w:pPr>
        <w:widowControl w:val="0"/>
        <w:ind w:left="1843"/>
        <w:jc w:val="both"/>
        <w:rPr>
          <w:rFonts w:ascii="GHEA Grapalat" w:hAnsi="GHEA Grapalat"/>
          <w:sz w:val="22"/>
          <w:szCs w:val="22"/>
          <w:vertAlign w:val="superscript"/>
          <w:lang w:val="en-US"/>
        </w:rPr>
      </w:pPr>
      <w:r>
        <w:rPr>
          <w:rFonts w:ascii="GHEA Grapalat" w:hAnsi="GHEA Grapalat"/>
          <w:sz w:val="22"/>
          <w:szCs w:val="22"/>
          <w:vertAlign w:val="superscript"/>
        </w:rPr>
        <w:t>наименование Компании</w:t>
      </w:r>
    </w:p>
    <w:p w14:paraId="0795FB3D" w14:textId="77777777" w:rsidR="005B5B3E" w:rsidRDefault="005B5B3E" w:rsidP="005B5B3E">
      <w:pPr>
        <w:widowControl w:val="0"/>
        <w:jc w:val="both"/>
        <w:rPr>
          <w:rFonts w:ascii="GHEA Grapalat" w:hAnsi="GHEA Grapalat"/>
          <w:sz w:val="22"/>
          <w:szCs w:val="22"/>
          <w:lang w:val="en-US"/>
        </w:rPr>
      </w:pPr>
      <w:r>
        <w:rPr>
          <w:rFonts w:ascii="GHEA Grapalat" w:hAnsi="GHEA Grapalat"/>
          <w:sz w:val="22"/>
          <w:szCs w:val="22"/>
          <w:lang w:val="en-US"/>
        </w:rPr>
        <w:t>_________________________________________________________________________</w:t>
      </w:r>
    </w:p>
    <w:p w14:paraId="1FD4121A" w14:textId="77777777" w:rsidR="005B5B3E" w:rsidRDefault="005B5B3E" w:rsidP="005B5B3E">
      <w:pPr>
        <w:widowControl w:val="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25C7391A" w14:textId="77777777" w:rsidR="005B5B3E" w:rsidRDefault="005B5B3E" w:rsidP="005B5B3E">
      <w:pPr>
        <w:widowControl w:val="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6E66320" w14:textId="77777777" w:rsidR="005B5B3E" w:rsidRDefault="005B5B3E" w:rsidP="005B5B3E">
      <w:pPr>
        <w:widowControl w:val="0"/>
        <w:ind w:firstLine="709"/>
        <w:jc w:val="both"/>
        <w:rPr>
          <w:rFonts w:ascii="GHEA Grapalat" w:hAnsi="GHEA Grapalat" w:cs="GHEA Grapalat"/>
          <w:sz w:val="22"/>
          <w:szCs w:val="22"/>
        </w:rPr>
      </w:pPr>
    </w:p>
    <w:p w14:paraId="2F75A3CF"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1. Предмет соглашения</w:t>
      </w:r>
    </w:p>
    <w:p w14:paraId="1EA12A31" w14:textId="5D3E7FEA" w:rsidR="000E62BF" w:rsidRPr="00B138F3" w:rsidRDefault="005B5B3E" w:rsidP="000E62BF">
      <w:pPr>
        <w:widowControl w:val="0"/>
        <w:tabs>
          <w:tab w:val="left" w:pos="567"/>
        </w:tabs>
        <w:jc w:val="both"/>
        <w:rPr>
          <w:rFonts w:ascii="GHEA Grapalat" w:hAnsi="GHEA Grapalat" w:cs="GHEA Grapalat"/>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r>
      <w:r w:rsidR="000E62BF" w:rsidRPr="00B138F3">
        <w:rPr>
          <w:rFonts w:ascii="GHEA Grapalat" w:hAnsi="GHEA Grapalat"/>
          <w:spacing w:val="-6"/>
          <w:sz w:val="22"/>
          <w:szCs w:val="22"/>
        </w:rPr>
        <w:t xml:space="preserve">Компания участвует в организованной </w:t>
      </w:r>
      <w:r w:rsidR="000E62BF">
        <w:rPr>
          <w:rFonts w:ascii="GHEA Grapalat" w:hAnsi="GHEA Grapalat"/>
          <w:spacing w:val="-6"/>
          <w:sz w:val="22"/>
          <w:szCs w:val="22"/>
        </w:rPr>
        <w:t xml:space="preserve">мэрия г. Ереван </w:t>
      </w:r>
      <w:r w:rsidR="000E62BF" w:rsidRPr="00B138F3">
        <w:rPr>
          <w:rFonts w:ascii="GHEA Grapalat" w:hAnsi="GHEA Grapalat"/>
          <w:spacing w:val="-6"/>
          <w:sz w:val="22"/>
          <w:szCs w:val="22"/>
        </w:rPr>
        <w:t xml:space="preserve">*(далее — Заказчик) </w:t>
      </w:r>
      <w:r w:rsidR="000E62BF" w:rsidRPr="00B138F3">
        <w:rPr>
          <w:rFonts w:ascii="GHEA Grapalat" w:hAnsi="GHEA Grapalat"/>
          <w:sz w:val="22"/>
          <w:szCs w:val="22"/>
        </w:rPr>
        <w:t xml:space="preserve">процедуре закупок под кодом </w:t>
      </w:r>
      <w:r w:rsidR="00C61A36">
        <w:rPr>
          <w:rFonts w:ascii="GHEA Grapalat" w:hAnsi="GHEA Grapalat"/>
          <w:iCs/>
          <w:sz w:val="22"/>
          <w:szCs w:val="22"/>
        </w:rPr>
        <w:t>EQ-GHAPDzB-</w:t>
      </w:r>
      <w:r w:rsidR="009613AA">
        <w:rPr>
          <w:rFonts w:ascii="GHEA Grapalat" w:hAnsi="GHEA Grapalat"/>
          <w:iCs/>
          <w:sz w:val="22"/>
          <w:szCs w:val="22"/>
        </w:rPr>
        <w:t>26/5</w:t>
      </w:r>
      <w:r w:rsidR="000E62BF" w:rsidRPr="00F05512">
        <w:rPr>
          <w:rFonts w:ascii="GHEA Grapalat" w:hAnsi="GHEA Grapalat"/>
          <w:iCs/>
          <w:sz w:val="22"/>
          <w:szCs w:val="22"/>
        </w:rPr>
        <w:t>.</w:t>
      </w:r>
    </w:p>
    <w:p w14:paraId="732CD013" w14:textId="27DC65DB" w:rsidR="005B5B3E" w:rsidRDefault="005B5B3E" w:rsidP="000E62BF">
      <w:pPr>
        <w:widowControl w:val="0"/>
        <w:tabs>
          <w:tab w:val="left" w:pos="567"/>
        </w:tabs>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r>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r>
        <w:rPr>
          <w:rFonts w:ascii="GHEA Grapalat" w:hAnsi="GHEA Grapalat" w:cs="GHEA Grapalat"/>
          <w:sz w:val="22"/>
          <w:szCs w:val="22"/>
        </w:rPr>
        <w:t xml:space="preserve">омпания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9376EE0"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безотзывно соглашается, что: </w:t>
      </w:r>
    </w:p>
    <w:p w14:paraId="7EA5588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841DB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19480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92181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t>Компания подтверждает, что акцептовала Требование в полном размере суммы неустойки.</w:t>
      </w:r>
    </w:p>
    <w:p w14:paraId="55810A94"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7FB3A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w:t>
      </w:r>
      <w:r>
        <w:rPr>
          <w:rFonts w:ascii="GHEA Grapalat" w:hAnsi="GHEA Grapalat"/>
          <w:sz w:val="22"/>
          <w:szCs w:val="22"/>
        </w:rPr>
        <w:lastRenderedPageBreak/>
        <w:t>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1B9F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t>Заказчик может представить в Банк-плательщик иные дополнительные документы.</w:t>
      </w:r>
    </w:p>
    <w:p w14:paraId="26C893E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77DF9EC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DBDEAF"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05FAD30B"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2. Иные условия</w:t>
      </w:r>
    </w:p>
    <w:p w14:paraId="027EFCF4"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CBAD9B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t xml:space="preserve">Представив настоящее Соглашение и прилагаемое Требование в Банк-плательщик: </w:t>
      </w:r>
    </w:p>
    <w:p w14:paraId="073ED006"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t>Заказчик подтверждает, что Компания допустила нарушение договорных обязательств, а</w:t>
      </w:r>
    </w:p>
    <w:p w14:paraId="0FBF2371"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BF4E70"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30F4DA" w14:textId="77777777" w:rsidR="005B5B3E" w:rsidRDefault="005B5B3E" w:rsidP="005B5B3E">
      <w:pPr>
        <w:widowControl w:val="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212E4B0E"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0802154E"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52F8142C"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22AB6BA"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0BB0AFC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4540D3C"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78C632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5FC4BD63"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19A2604D" w14:textId="77777777" w:rsidR="005B5B3E" w:rsidRDefault="005B5B3E" w:rsidP="005B5B3E">
      <w:pPr>
        <w:widowControl w:val="0"/>
        <w:jc w:val="both"/>
        <w:rPr>
          <w:rFonts w:ascii="GHEA Grapalat" w:hAnsi="GHEA Grapalat"/>
          <w:sz w:val="22"/>
          <w:szCs w:val="22"/>
        </w:rPr>
      </w:pPr>
    </w:p>
    <w:p w14:paraId="05551B94"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2D0FB9AF"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14:paraId="4F533BE6"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472DD1C7"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43D5965C" w14:textId="77777777" w:rsidR="005B5B3E" w:rsidRDefault="005B5B3E" w:rsidP="005B5B3E">
      <w:pPr>
        <w:widowControl w:val="0"/>
        <w:rPr>
          <w:rFonts w:ascii="GHEA Grapalat" w:hAnsi="GHEA Grapalat"/>
          <w:sz w:val="22"/>
          <w:szCs w:val="22"/>
        </w:rPr>
      </w:pPr>
    </w:p>
    <w:p w14:paraId="73F623CE" w14:textId="77777777" w:rsidR="005B5B3E" w:rsidRDefault="005B5B3E" w:rsidP="005B5B3E">
      <w:pPr>
        <w:widowControl w:val="0"/>
        <w:jc w:val="right"/>
        <w:rPr>
          <w:rFonts w:ascii="GHEA Grapalat" w:hAnsi="GHEA Grapalat"/>
          <w:sz w:val="22"/>
          <w:szCs w:val="22"/>
        </w:rPr>
      </w:pPr>
      <w:r>
        <w:rPr>
          <w:rFonts w:ascii="GHEA Grapalat" w:hAnsi="GHEA Grapalat"/>
          <w:sz w:val="22"/>
          <w:szCs w:val="22"/>
        </w:rPr>
        <w:t>М. П.</w:t>
      </w:r>
    </w:p>
    <w:p w14:paraId="44C8949D"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День/месяц/год</w:t>
      </w:r>
    </w:p>
    <w:p w14:paraId="5DFA31C3" w14:textId="77777777" w:rsidR="005B5B3E" w:rsidRDefault="005B5B3E" w:rsidP="005B5B3E">
      <w:pPr>
        <w:widowControl w:val="0"/>
        <w:jc w:val="both"/>
        <w:rPr>
          <w:rFonts w:ascii="GHEA Grapalat" w:hAnsi="GHEA Grapalat"/>
          <w:sz w:val="22"/>
          <w:szCs w:val="22"/>
        </w:rPr>
      </w:pPr>
    </w:p>
    <w:p w14:paraId="6253E0CD" w14:textId="77777777" w:rsidR="005B5B3E" w:rsidRDefault="005B5B3E" w:rsidP="005B5B3E">
      <w:pPr>
        <w:widowControl w:val="0"/>
        <w:jc w:val="both"/>
        <w:rPr>
          <w:rFonts w:ascii="GHEA Grapalat" w:hAnsi="GHEA Grapalat"/>
          <w:sz w:val="22"/>
          <w:szCs w:val="22"/>
        </w:rPr>
      </w:pPr>
    </w:p>
    <w:p w14:paraId="46E405F1" w14:textId="77777777" w:rsidR="005B5B3E" w:rsidRDefault="005B5B3E" w:rsidP="005B5B3E">
      <w:pPr>
        <w:rPr>
          <w:sz w:val="22"/>
          <w:szCs w:val="22"/>
        </w:rPr>
      </w:pPr>
    </w:p>
    <w:p w14:paraId="34C4D6DA" w14:textId="77777777" w:rsidR="005B5B3E" w:rsidRDefault="005B5B3E" w:rsidP="005B5B3E">
      <w:pPr>
        <w:widowControl w:val="0"/>
        <w:ind w:left="567" w:right="565"/>
        <w:jc w:val="both"/>
        <w:rPr>
          <w:rFonts w:ascii="GHEA Grapalat" w:hAnsi="GHEA Grapalat"/>
          <w:sz w:val="22"/>
          <w:szCs w:val="22"/>
        </w:rPr>
      </w:pPr>
    </w:p>
    <w:p w14:paraId="7E733D09" w14:textId="77777777" w:rsidR="005B5B3E" w:rsidRDefault="005B5B3E" w:rsidP="005B5B3E">
      <w:pPr>
        <w:widowControl w:val="0"/>
        <w:ind w:left="567" w:right="565"/>
        <w:jc w:val="center"/>
        <w:rPr>
          <w:rFonts w:ascii="GHEA Grapalat" w:hAnsi="GHEA Grapalat"/>
          <w:b/>
          <w:sz w:val="22"/>
          <w:szCs w:val="22"/>
        </w:rPr>
      </w:pPr>
    </w:p>
    <w:p w14:paraId="25F98C4A" w14:textId="77777777" w:rsidR="005B5B3E" w:rsidRDefault="005B5B3E" w:rsidP="005B5B3E">
      <w:pPr>
        <w:widowControl w:val="0"/>
        <w:ind w:left="567" w:right="565"/>
        <w:jc w:val="center"/>
        <w:rPr>
          <w:rFonts w:ascii="GHEA Grapalat" w:hAnsi="GHEA Grapalat"/>
          <w:b/>
          <w:sz w:val="22"/>
          <w:szCs w:val="22"/>
        </w:rPr>
      </w:pPr>
    </w:p>
    <w:p w14:paraId="7187BCD6" w14:textId="77777777" w:rsidR="005B5B3E" w:rsidRDefault="005B5B3E" w:rsidP="005B5B3E">
      <w:pPr>
        <w:widowControl w:val="0"/>
        <w:ind w:left="567" w:right="565"/>
        <w:jc w:val="center"/>
        <w:rPr>
          <w:rFonts w:ascii="GHEA Grapalat" w:hAnsi="GHEA Grapalat"/>
          <w:b/>
          <w:sz w:val="22"/>
          <w:szCs w:val="22"/>
        </w:rPr>
      </w:pPr>
    </w:p>
    <w:p w14:paraId="7F64424B" w14:textId="77777777" w:rsidR="005B5B3E" w:rsidRDefault="005B5B3E" w:rsidP="005B5B3E">
      <w:pPr>
        <w:widowControl w:val="0"/>
        <w:ind w:left="567" w:right="565"/>
        <w:jc w:val="center"/>
        <w:rPr>
          <w:rFonts w:ascii="GHEA Grapalat" w:hAnsi="GHEA Grapalat"/>
          <w:b/>
          <w:sz w:val="22"/>
          <w:szCs w:val="22"/>
        </w:rPr>
      </w:pPr>
    </w:p>
    <w:p w14:paraId="44502E75" w14:textId="77777777" w:rsidR="005B5B3E" w:rsidRDefault="005B5B3E" w:rsidP="005B5B3E">
      <w:pPr>
        <w:widowControl w:val="0"/>
        <w:ind w:left="567" w:right="565"/>
        <w:jc w:val="center"/>
        <w:rPr>
          <w:rFonts w:ascii="GHEA Grapalat" w:hAnsi="GHEA Grapalat"/>
          <w:b/>
          <w:sz w:val="22"/>
          <w:szCs w:val="22"/>
        </w:rPr>
      </w:pPr>
    </w:p>
    <w:p w14:paraId="5313180B" w14:textId="77777777" w:rsidR="005B5B3E" w:rsidRDefault="005B5B3E" w:rsidP="005B5B3E">
      <w:pPr>
        <w:widowControl w:val="0"/>
        <w:ind w:left="567" w:right="565"/>
        <w:jc w:val="center"/>
        <w:rPr>
          <w:rFonts w:ascii="GHEA Grapalat" w:hAnsi="GHEA Grapalat"/>
          <w:b/>
        </w:rPr>
      </w:pPr>
    </w:p>
    <w:p w14:paraId="1E8E3A29" w14:textId="77777777" w:rsidR="005B5B3E" w:rsidRDefault="005B5B3E" w:rsidP="005B5B3E">
      <w:pPr>
        <w:widowControl w:val="0"/>
        <w:ind w:left="567" w:right="565"/>
        <w:jc w:val="center"/>
        <w:rPr>
          <w:rFonts w:ascii="GHEA Grapalat" w:hAnsi="GHEA Grapalat"/>
          <w:b/>
        </w:rPr>
      </w:pPr>
    </w:p>
    <w:p w14:paraId="5159FA67" w14:textId="77777777" w:rsidR="005B5B3E" w:rsidRDefault="005B5B3E" w:rsidP="005B5B3E">
      <w:pPr>
        <w:widowControl w:val="0"/>
        <w:ind w:left="567" w:right="565"/>
        <w:jc w:val="center"/>
        <w:rPr>
          <w:rFonts w:ascii="GHEA Grapalat" w:hAnsi="GHEA Grapalat"/>
          <w:b/>
        </w:rPr>
      </w:pPr>
    </w:p>
    <w:p w14:paraId="03E83483" w14:textId="77777777" w:rsidR="005B5B3E" w:rsidRDefault="005B5B3E" w:rsidP="005B5B3E">
      <w:pPr>
        <w:widowControl w:val="0"/>
        <w:ind w:left="567" w:right="565"/>
        <w:jc w:val="center"/>
        <w:rPr>
          <w:rFonts w:ascii="GHEA Grapalat" w:hAnsi="GHEA Grapalat"/>
          <w:b/>
        </w:rPr>
      </w:pPr>
    </w:p>
    <w:p w14:paraId="7E333910" w14:textId="77777777" w:rsidR="005B5B3E" w:rsidRDefault="005B5B3E" w:rsidP="005B5B3E">
      <w:pPr>
        <w:widowControl w:val="0"/>
        <w:ind w:left="567" w:right="565"/>
        <w:jc w:val="center"/>
        <w:rPr>
          <w:rFonts w:ascii="GHEA Grapalat" w:hAnsi="GHEA Grapalat"/>
          <w:b/>
        </w:rPr>
      </w:pPr>
    </w:p>
    <w:p w14:paraId="0E2112DA" w14:textId="77777777" w:rsidR="005B5B3E" w:rsidRDefault="005B5B3E" w:rsidP="005B5B3E">
      <w:pPr>
        <w:widowControl w:val="0"/>
        <w:ind w:left="567" w:right="565"/>
        <w:jc w:val="center"/>
        <w:rPr>
          <w:rFonts w:ascii="GHEA Grapalat" w:hAnsi="GHEA Grapalat"/>
          <w:b/>
        </w:rPr>
      </w:pPr>
    </w:p>
    <w:p w14:paraId="25DCE860" w14:textId="77777777" w:rsidR="005B5B3E" w:rsidRDefault="005B5B3E" w:rsidP="005B5B3E">
      <w:pPr>
        <w:widowControl w:val="0"/>
        <w:ind w:left="567" w:right="565"/>
        <w:jc w:val="center"/>
        <w:rPr>
          <w:rFonts w:ascii="GHEA Grapalat" w:hAnsi="GHEA Grapalat"/>
          <w:b/>
        </w:rPr>
      </w:pPr>
    </w:p>
    <w:p w14:paraId="26CB60AD" w14:textId="77777777" w:rsidR="005B5B3E" w:rsidRDefault="005B5B3E" w:rsidP="005B5B3E">
      <w:pPr>
        <w:widowControl w:val="0"/>
        <w:ind w:left="567" w:right="565"/>
        <w:jc w:val="center"/>
        <w:rPr>
          <w:rFonts w:ascii="GHEA Grapalat" w:hAnsi="GHEA Grapalat"/>
          <w:b/>
        </w:rPr>
      </w:pPr>
    </w:p>
    <w:p w14:paraId="6348905B" w14:textId="77777777" w:rsidR="005B5B3E" w:rsidRDefault="005B5B3E" w:rsidP="005B5B3E">
      <w:pPr>
        <w:widowControl w:val="0"/>
        <w:ind w:left="567" w:right="565"/>
        <w:jc w:val="center"/>
        <w:rPr>
          <w:rFonts w:ascii="GHEA Grapalat" w:hAnsi="GHEA Grapalat"/>
          <w:b/>
        </w:rPr>
      </w:pPr>
    </w:p>
    <w:p w14:paraId="71D6E625" w14:textId="77777777" w:rsidR="005B5B3E" w:rsidRDefault="005B5B3E" w:rsidP="005B5B3E">
      <w:pPr>
        <w:widowControl w:val="0"/>
        <w:ind w:left="567" w:right="565"/>
        <w:jc w:val="center"/>
        <w:rPr>
          <w:rFonts w:ascii="GHEA Grapalat" w:hAnsi="GHEA Grapalat"/>
          <w:b/>
        </w:rPr>
      </w:pPr>
    </w:p>
    <w:p w14:paraId="5C4819A4" w14:textId="77777777" w:rsidR="005B5B3E" w:rsidRDefault="005B5B3E" w:rsidP="005B5B3E">
      <w:pPr>
        <w:widowControl w:val="0"/>
        <w:ind w:left="567" w:right="565"/>
        <w:jc w:val="center"/>
        <w:rPr>
          <w:rFonts w:ascii="GHEA Grapalat" w:hAnsi="GHEA Grapalat"/>
          <w:b/>
        </w:rPr>
      </w:pPr>
    </w:p>
    <w:p w14:paraId="550CA0B0" w14:textId="77777777" w:rsidR="005B5B3E" w:rsidRDefault="005B5B3E" w:rsidP="005B5B3E">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44E40DB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07D604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18B7B621"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EEF19B"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665BD2F7"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D2DC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rsidRPr="005B5B3E" w14:paraId="3B0D083E"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BB93401"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rsidRPr="005B5B3E" w14:paraId="3087131D"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02125A"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A65F160"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F5024C"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31193C19"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E9F2ED"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5964DD9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23684B"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rsidRPr="005B5B3E" w14:paraId="40A4AD5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D95A341" w14:textId="1DD35080" w:rsidR="005B5B3E" w:rsidRPr="00C010AD"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C010AD" w:rsidRPr="00C010AD">
              <w:rPr>
                <w:rFonts w:ascii="GHEA Grapalat" w:hAnsi="GHEA Grapalat"/>
              </w:rPr>
              <w:t xml:space="preserve"> </w:t>
            </w:r>
            <w:r w:rsidR="00C010AD">
              <w:rPr>
                <w:rFonts w:ascii="GHEA Grapalat" w:hAnsi="GHEA Grapalat"/>
                <w:spacing w:val="-6"/>
              </w:rPr>
              <w:t xml:space="preserve"> мэрия города Ереван</w:t>
            </w:r>
          </w:p>
        </w:tc>
      </w:tr>
      <w:tr w:rsidR="005B5B3E" w14:paraId="2A9F7648"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9A82FA"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2CBDAE4E"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896A3E" w14:textId="50EFAE59" w:rsidR="005B5B3E" w:rsidRPr="00C010AD" w:rsidRDefault="005B5B3E" w:rsidP="005B5B3E">
            <w:pPr>
              <w:widowControl w:val="0"/>
              <w:tabs>
                <w:tab w:val="left" w:pos="855"/>
              </w:tabs>
              <w:ind w:left="360"/>
              <w:rPr>
                <w:lang w:val="en-US"/>
              </w:rPr>
            </w:pPr>
            <w:r>
              <w:rPr>
                <w:rFonts w:ascii="GHEA Grapalat" w:hAnsi="GHEA Grapalat"/>
              </w:rPr>
              <w:t>11.</w:t>
            </w:r>
            <w:r>
              <w:rPr>
                <w:rFonts w:ascii="GHEA Grapalat" w:hAnsi="GHEA Grapalat"/>
              </w:rPr>
              <w:tab/>
              <w:t>УНН бенефициара:</w:t>
            </w:r>
            <w:r w:rsidR="00C010AD">
              <w:rPr>
                <w:rFonts w:ascii="GHEA Grapalat" w:hAnsi="GHEA Grapalat"/>
                <w:lang w:val="en-US"/>
              </w:rPr>
              <w:t xml:space="preserve"> </w:t>
            </w:r>
            <w:r w:rsidR="00C010AD" w:rsidRPr="00206B87">
              <w:rPr>
                <w:rFonts w:ascii="GHEA Grapalat" w:hAnsi="GHEA Grapalat"/>
                <w:sz w:val="20"/>
                <w:szCs w:val="20"/>
                <w:lang w:val="hy-AM"/>
              </w:rPr>
              <w:t>02593108</w:t>
            </w:r>
          </w:p>
        </w:tc>
      </w:tr>
      <w:tr w:rsidR="005B5B3E" w:rsidRPr="005B5B3E" w14:paraId="1419AD4F"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3D4C1C1" w14:textId="1B608607" w:rsidR="005B5B3E" w:rsidRPr="00C010AD"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C010AD" w:rsidRPr="00C010AD">
              <w:rPr>
                <w:rFonts w:ascii="GHEA Grapalat" w:hAnsi="GHEA Grapalat"/>
              </w:rPr>
              <w:t xml:space="preserve"> </w:t>
            </w:r>
            <w:r w:rsidR="00C010AD" w:rsidRPr="00D01E47">
              <w:rPr>
                <w:rFonts w:ascii="GHEA Grapalat" w:hAnsi="GHEA Grapalat"/>
                <w:sz w:val="20"/>
                <w:szCs w:val="20"/>
              </w:rPr>
              <w:t xml:space="preserve"> Центральное казначейство РА</w:t>
            </w:r>
          </w:p>
        </w:tc>
      </w:tr>
      <w:tr w:rsidR="005B5B3E" w14:paraId="65D1B8BC"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81A58E9" w14:textId="50B729D2" w:rsidR="005B5B3E" w:rsidRPr="00C010AD"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C010AD">
              <w:rPr>
                <w:rFonts w:ascii="GHEA Grapalat" w:hAnsi="GHEA Grapalat"/>
                <w:lang w:val="en-US"/>
              </w:rPr>
              <w:t xml:space="preserve"> </w:t>
            </w:r>
            <w:r w:rsidR="00C010AD" w:rsidRPr="00206B87">
              <w:rPr>
                <w:rFonts w:ascii="GHEA Grapalat" w:hAnsi="GHEA Grapalat" w:cs="Arial"/>
                <w:sz w:val="20"/>
                <w:szCs w:val="20"/>
                <w:lang w:val="hy-AM"/>
              </w:rPr>
              <w:t>900015211429</w:t>
            </w:r>
          </w:p>
        </w:tc>
      </w:tr>
      <w:tr w:rsidR="005B5B3E" w14:paraId="226C67B4"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A8F930"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rsidRPr="005B5B3E" w14:paraId="457B037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D31FE2"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rsidRPr="005B5B3E" w14:paraId="38D1A8A2"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41727B" w14:textId="6686B540" w:rsidR="005B5B3E" w:rsidRPr="00C010AD"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C010AD" w:rsidRPr="00C010AD">
              <w:rPr>
                <w:rFonts w:ascii="GHEA Grapalat" w:hAnsi="GHEA Grapalat"/>
              </w:rPr>
              <w:t xml:space="preserve"> </w:t>
            </w:r>
            <w:r w:rsidR="00C010AD">
              <w:rPr>
                <w:rFonts w:ascii="GHEA Grapalat" w:hAnsi="GHEA Grapalat"/>
              </w:rPr>
              <w:t xml:space="preserve"> Драм РА, AMD</w:t>
            </w:r>
          </w:p>
        </w:tc>
      </w:tr>
      <w:tr w:rsidR="005B5B3E" w:rsidRPr="005B5B3E" w14:paraId="36F20C8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3F216C"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квалификации)</w:t>
            </w:r>
          </w:p>
        </w:tc>
      </w:tr>
      <w:tr w:rsidR="005B5B3E" w:rsidRPr="005B5B3E" w14:paraId="1B2BEB64"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7ED70D73"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2A4822D1"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F2237B"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568EAD54"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6C6C97"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rsidRPr="005B5B3E" w14:paraId="2CE1777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3A9C4C81"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192FB44D" w14:textId="77777777" w:rsidR="005B5B3E" w:rsidRDefault="005B5B3E" w:rsidP="005B5B3E">
            <w:pPr>
              <w:widowControl w:val="0"/>
              <w:rPr>
                <w:rFonts w:ascii="GHEA Grapalat" w:hAnsi="GHEA Grapalat" w:cs="Sylfaen"/>
              </w:rPr>
            </w:pPr>
          </w:p>
          <w:p w14:paraId="5624B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90FEAE4" w14:textId="77777777" w:rsidR="005B5B3E" w:rsidRDefault="005B5B3E" w:rsidP="005B5B3E">
            <w:pPr>
              <w:widowControl w:val="0"/>
              <w:rPr>
                <w:rFonts w:ascii="GHEA Grapalat" w:hAnsi="GHEA Grapalat" w:cs="Sylfaen"/>
              </w:rPr>
            </w:pPr>
          </w:p>
          <w:p w14:paraId="52B3247D"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D8BAC52" w14:textId="77777777" w:rsidR="005B5B3E" w:rsidRDefault="005B5B3E" w:rsidP="005B5B3E">
            <w:pPr>
              <w:widowControl w:val="0"/>
              <w:rPr>
                <w:rFonts w:ascii="GHEA Grapalat" w:hAnsi="GHEA Grapalat" w:cs="Sylfaen"/>
              </w:rPr>
            </w:pPr>
          </w:p>
          <w:p w14:paraId="325EA89F"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7477A5A3"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D1A622A"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834BA26" w14:textId="77777777" w:rsidR="005B5B3E" w:rsidRDefault="005B5B3E" w:rsidP="005B5B3E">
            <w:pPr>
              <w:widowControl w:val="0"/>
              <w:rPr>
                <w:rFonts w:ascii="GHEA Grapalat" w:hAnsi="GHEA Grapalat" w:cs="Sylfaen"/>
              </w:rPr>
            </w:pPr>
          </w:p>
          <w:p w14:paraId="49D63C4A"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AD3BFB8" w14:textId="77777777" w:rsidR="005B5B3E" w:rsidRDefault="005B5B3E" w:rsidP="005B5B3E">
            <w:pPr>
              <w:widowControl w:val="0"/>
              <w:jc w:val="right"/>
              <w:rPr>
                <w:rFonts w:ascii="GHEA Grapalat" w:hAnsi="GHEA Grapalat" w:cs="Tahoma"/>
              </w:rPr>
            </w:pPr>
          </w:p>
          <w:p w14:paraId="686ED1B4"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E6FDAC0" w14:textId="77777777" w:rsidR="005B5B3E" w:rsidRDefault="005B5B3E" w:rsidP="005B5B3E">
            <w:pPr>
              <w:widowControl w:val="0"/>
              <w:rPr>
                <w:rFonts w:ascii="GHEA Grapalat" w:hAnsi="GHEA Grapalat" w:cs="Sylfaen"/>
              </w:rPr>
            </w:pPr>
          </w:p>
          <w:p w14:paraId="2427FB53"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41ED774F"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0B1FC8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731CC7E" w14:textId="77777777" w:rsidR="005B5B3E" w:rsidRDefault="005B5B3E" w:rsidP="005B5B3E">
            <w:pPr>
              <w:widowControl w:val="0"/>
              <w:rPr>
                <w:rFonts w:ascii="GHEA Grapalat" w:hAnsi="GHEA Grapalat"/>
              </w:rPr>
            </w:pPr>
          </w:p>
          <w:p w14:paraId="3C7EC482"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664574AF"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119A4607" w14:textId="77777777" w:rsidR="005B5B3E" w:rsidRDefault="005B5B3E" w:rsidP="005B5B3E">
            <w:pPr>
              <w:widowControl w:val="0"/>
              <w:rPr>
                <w:rFonts w:ascii="GHEA Grapalat" w:hAnsi="GHEA Grapalat" w:cs="Tahoma"/>
              </w:rPr>
            </w:pPr>
          </w:p>
          <w:p w14:paraId="667D35F6"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6C8BF9C7"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50FA3836" w14:textId="77777777" w:rsidR="005B5B3E" w:rsidRDefault="005B5B3E" w:rsidP="005B5B3E">
            <w:pPr>
              <w:widowControl w:val="0"/>
              <w:rPr>
                <w:rFonts w:ascii="GHEA Grapalat" w:hAnsi="GHEA Grapalat" w:cs="Tahoma"/>
              </w:rPr>
            </w:pPr>
          </w:p>
          <w:p w14:paraId="2A4B3F45"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23C6F0C4"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220F599C" w14:textId="77777777" w:rsidR="005B5B3E" w:rsidRDefault="005B5B3E" w:rsidP="005B5B3E">
            <w:pPr>
              <w:widowControl w:val="0"/>
              <w:rPr>
                <w:rFonts w:ascii="GHEA Grapalat" w:hAnsi="GHEA Grapalat" w:cs="Arial"/>
              </w:rPr>
            </w:pPr>
          </w:p>
        </w:tc>
      </w:tr>
      <w:tr w:rsidR="005B5B3E" w:rsidRPr="005B5B3E" w14:paraId="0B01EC16"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4E06F009"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7B33570B" w14:textId="77777777" w:rsidR="005B5B3E" w:rsidRDefault="005B5B3E" w:rsidP="005B5B3E">
            <w:pPr>
              <w:widowControl w:val="0"/>
              <w:rPr>
                <w:rFonts w:ascii="GHEA Grapalat" w:hAnsi="GHEA Grapalat" w:cs="Sylfaen"/>
              </w:rPr>
            </w:pPr>
          </w:p>
          <w:p w14:paraId="7B9F2FA9"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F4718A"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50B47A72" w14:textId="77777777" w:rsidR="005B5B3E" w:rsidRDefault="005B5B3E" w:rsidP="005B5B3E">
            <w:pPr>
              <w:widowControl w:val="0"/>
              <w:rPr>
                <w:rFonts w:ascii="GHEA Grapalat" w:hAnsi="GHEA Grapalat"/>
              </w:rPr>
            </w:pPr>
          </w:p>
          <w:p w14:paraId="36CA53E9"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CAC4AF" w14:textId="77777777" w:rsidR="005B5B3E" w:rsidRDefault="005B5B3E" w:rsidP="005B5B3E">
      <w:pPr>
        <w:widowControl w:val="0"/>
        <w:jc w:val="center"/>
        <w:rPr>
          <w:rFonts w:ascii="GHEA Grapalat" w:hAnsi="GHEA Grapalat" w:cs="Sylfaen"/>
        </w:rPr>
      </w:pPr>
    </w:p>
    <w:p w14:paraId="74E84C5B"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EC636A6" w14:textId="77777777" w:rsidR="005B5B3E" w:rsidRDefault="005B5B3E" w:rsidP="005B5B3E">
      <w:pPr>
        <w:rPr>
          <w:rFonts w:ascii="GHEA Grapalat" w:hAnsi="GHEA Grapalat" w:cs="Sylfaen"/>
        </w:rPr>
      </w:pPr>
      <w:r>
        <w:rPr>
          <w:rFonts w:ascii="GHEA Grapalat" w:hAnsi="GHEA Grapalat" w:cs="Sylfaen"/>
        </w:rPr>
        <w:br w:type="page"/>
      </w:r>
    </w:p>
    <w:p w14:paraId="652B2DE2"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rsidRPr="005B5B3E" w14:paraId="105CD8D6"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8C1E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E69C89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4B4129F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1DF3ABCB"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2812540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622E5CB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27A8DAD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13DF25B9"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72B6DA9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BED798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7D890CD4"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F74FA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2EB77F3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5097B6F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67523F9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595DC63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16BAF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BE28B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32CA6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72EF36C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E155F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50B66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581912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4182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B49CBA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291730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B4D5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96664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614A97F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DB1ED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3A02ED"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D8F37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04D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5B6AC48"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BFC18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5FB113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B565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1B0F5FB6"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7D79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4713B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6FAC90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3DFE4B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2281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74A15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602B64D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BC7CF1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616AE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234F9C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39E3D58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6BCCF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146C43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697D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1F9BC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4D2DA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281E9FC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15F346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8386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74BDF4B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661B7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DCFF4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553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77F80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088445B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6A45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3FA64B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7F7D4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9972F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809632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7B2D00C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7746B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5741C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6288A1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EA0D1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9E771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C4BE6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66C5771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42E439F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E090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540BDD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643B5D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A41F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95FD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3D6766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2A248C6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905E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6577973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7F1E0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2CDA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4C7CF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7073EB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65113D5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72A6B4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1162A7A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0C5E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A4EE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C6335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3CCC333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6A4C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45FF0EA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4E2EC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041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0E47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71E016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217967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D5DB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276446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4CEED0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316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7492F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DAA87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66919EC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F2F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D994D4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D3571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4D79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5355D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45F9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6505866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856C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48AE77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6827CD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9F96B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A5003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ED179D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013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B006CF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A61A9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FA24FF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70E3D0E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8B22C6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3C242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1F4451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1AECDC3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C7E7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FC2C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7B3B302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15127F9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5DE06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A76B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FFE6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24874F8"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30BC08EA"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w:t>
            </w:r>
            <w:r>
              <w:rPr>
                <w:rFonts w:ascii="GHEA Grapalat" w:hAnsi="GHEA Grapalat"/>
                <w:sz w:val="18"/>
                <w:szCs w:val="18"/>
              </w:rPr>
              <w:lastRenderedPageBreak/>
              <w:t xml:space="preserve">платеж", </w:t>
            </w:r>
          </w:p>
          <w:p w14:paraId="38AEC3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37D32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w:t>
            </w:r>
          </w:p>
        </w:tc>
      </w:tr>
      <w:tr w:rsidR="005B5B3E" w14:paraId="0279E0C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1B6C3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B766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923A4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77AE22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6041D12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016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49815A8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27DC17B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B10A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5AFD481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C3A6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9D07D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1E646A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D6928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16391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3E01811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86287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52CB091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2278E9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71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09F9027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30DFF5D5"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1AE6B0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1EFF2A2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2DEA0DF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C26EE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70247C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B7D7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9876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AFC53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1D1E49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18E3E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727065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7F2BEF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399B4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A9AB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6A140C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1E28EC7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230493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6742FA2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EE33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53AFF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36618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EBDEB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70FD8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F1E87" w14:textId="77777777" w:rsidR="005B5B3E" w:rsidRDefault="005B5B3E" w:rsidP="005B5B3E">
            <w:pPr>
              <w:widowControl w:val="0"/>
              <w:jc w:val="center"/>
              <w:rPr>
                <w:rFonts w:ascii="GHEA Grapalat" w:hAnsi="GHEA Grapalat"/>
                <w:sz w:val="18"/>
                <w:szCs w:val="18"/>
              </w:rPr>
            </w:pPr>
          </w:p>
        </w:tc>
      </w:tr>
      <w:tr w:rsidR="005B5B3E" w14:paraId="208428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82C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6823F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6DC78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EBA58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A39933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D286A4" w14:textId="77777777" w:rsidR="005B5B3E" w:rsidRDefault="005B5B3E" w:rsidP="005B5B3E">
            <w:pPr>
              <w:widowControl w:val="0"/>
              <w:jc w:val="center"/>
              <w:rPr>
                <w:rFonts w:ascii="GHEA Grapalat" w:hAnsi="GHEA Grapalat"/>
                <w:sz w:val="18"/>
                <w:szCs w:val="18"/>
              </w:rPr>
            </w:pPr>
          </w:p>
        </w:tc>
      </w:tr>
      <w:tr w:rsidR="005B5B3E" w14:paraId="3C8354A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1692C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4209DF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дата, время, минута </w:t>
            </w:r>
            <w:r>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FD580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CAACF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FD3EA9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DBC0E1" w14:textId="77777777" w:rsidR="005B5B3E" w:rsidRDefault="005B5B3E" w:rsidP="005B5B3E">
            <w:pPr>
              <w:widowControl w:val="0"/>
              <w:jc w:val="center"/>
              <w:rPr>
                <w:rFonts w:ascii="GHEA Grapalat" w:hAnsi="GHEA Grapalat"/>
                <w:sz w:val="18"/>
                <w:szCs w:val="18"/>
              </w:rPr>
            </w:pPr>
          </w:p>
        </w:tc>
      </w:tr>
      <w:tr w:rsidR="005B5B3E" w14:paraId="5A653C8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5347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6DCD3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0AE4BC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EF2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1CFE22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50608" w14:textId="77777777" w:rsidR="005B5B3E" w:rsidRDefault="005B5B3E" w:rsidP="005B5B3E">
            <w:pPr>
              <w:widowControl w:val="0"/>
              <w:jc w:val="center"/>
              <w:rPr>
                <w:rFonts w:ascii="GHEA Grapalat" w:hAnsi="GHEA Grapalat"/>
                <w:sz w:val="18"/>
                <w:szCs w:val="18"/>
              </w:rPr>
            </w:pPr>
          </w:p>
        </w:tc>
      </w:tr>
      <w:tr w:rsidR="005B5B3E" w14:paraId="0B444DC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07FF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71C99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5EA11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132E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8E92B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0B2B2" w14:textId="77777777" w:rsidR="005B5B3E" w:rsidRDefault="005B5B3E" w:rsidP="005B5B3E">
            <w:pPr>
              <w:widowControl w:val="0"/>
              <w:jc w:val="center"/>
              <w:rPr>
                <w:rFonts w:ascii="GHEA Grapalat" w:hAnsi="GHEA Grapalat"/>
                <w:sz w:val="18"/>
                <w:szCs w:val="18"/>
              </w:rPr>
            </w:pPr>
          </w:p>
        </w:tc>
      </w:tr>
      <w:tr w:rsidR="005B5B3E" w14:paraId="561A943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6984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8FE5A2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40D5492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16560B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93B77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67970D" w14:textId="77777777" w:rsidR="005B5B3E" w:rsidRDefault="005B5B3E" w:rsidP="005B5B3E">
            <w:pPr>
              <w:widowControl w:val="0"/>
              <w:jc w:val="center"/>
              <w:rPr>
                <w:rFonts w:ascii="GHEA Grapalat" w:hAnsi="GHEA Grapalat"/>
                <w:sz w:val="18"/>
                <w:szCs w:val="18"/>
              </w:rPr>
            </w:pPr>
          </w:p>
        </w:tc>
      </w:tr>
    </w:tbl>
    <w:p w14:paraId="54B57259" w14:textId="77777777" w:rsidR="005B5B3E" w:rsidRDefault="005B5B3E" w:rsidP="005B5B3E">
      <w:pPr>
        <w:widowControl w:val="0"/>
        <w:ind w:left="567" w:right="565"/>
        <w:jc w:val="center"/>
        <w:rPr>
          <w:rFonts w:ascii="GHEA Grapalat" w:hAnsi="GHEA Grapalat"/>
          <w:b/>
        </w:rPr>
      </w:pPr>
    </w:p>
    <w:p w14:paraId="4FF0B525" w14:textId="77777777" w:rsidR="005B5B3E" w:rsidRDefault="005B5B3E" w:rsidP="005B5B3E">
      <w:pPr>
        <w:widowControl w:val="0"/>
        <w:ind w:left="567" w:right="565"/>
        <w:jc w:val="center"/>
        <w:rPr>
          <w:rFonts w:ascii="GHEA Grapalat" w:hAnsi="GHEA Grapalat"/>
          <w:b/>
        </w:rPr>
      </w:pPr>
    </w:p>
    <w:p w14:paraId="60622D19" w14:textId="77777777" w:rsidR="005B5B3E" w:rsidRDefault="005B5B3E" w:rsidP="005B5B3E">
      <w:pPr>
        <w:widowControl w:val="0"/>
        <w:ind w:left="567" w:right="565"/>
        <w:jc w:val="center"/>
        <w:rPr>
          <w:rFonts w:ascii="GHEA Grapalat" w:hAnsi="GHEA Grapalat"/>
          <w:b/>
        </w:rPr>
      </w:pPr>
    </w:p>
    <w:p w14:paraId="3168FE10" w14:textId="77777777" w:rsidR="005B5B3E" w:rsidRDefault="005B5B3E" w:rsidP="005B5B3E">
      <w:pPr>
        <w:widowControl w:val="0"/>
        <w:ind w:left="567" w:right="565"/>
        <w:jc w:val="center"/>
        <w:rPr>
          <w:rFonts w:ascii="GHEA Grapalat" w:hAnsi="GHEA Grapalat"/>
          <w:b/>
        </w:rPr>
      </w:pPr>
    </w:p>
    <w:p w14:paraId="23E76775" w14:textId="77777777" w:rsidR="005B5B3E" w:rsidRDefault="005B5B3E" w:rsidP="005B5B3E">
      <w:pPr>
        <w:widowControl w:val="0"/>
        <w:ind w:left="567" w:right="565"/>
        <w:jc w:val="center"/>
        <w:rPr>
          <w:rFonts w:ascii="GHEA Grapalat" w:hAnsi="GHEA Grapalat"/>
          <w:b/>
        </w:rPr>
      </w:pPr>
    </w:p>
    <w:p w14:paraId="7F78BD74" w14:textId="77777777" w:rsidR="005B5B3E" w:rsidRDefault="005B5B3E" w:rsidP="005B5B3E">
      <w:pPr>
        <w:widowControl w:val="0"/>
        <w:ind w:left="567" w:right="565"/>
        <w:jc w:val="center"/>
        <w:rPr>
          <w:rFonts w:ascii="GHEA Grapalat" w:hAnsi="GHEA Grapalat"/>
          <w:b/>
        </w:rPr>
      </w:pPr>
    </w:p>
    <w:p w14:paraId="5609160F" w14:textId="77777777" w:rsidR="005B5B3E" w:rsidRDefault="005B5B3E" w:rsidP="005B5B3E">
      <w:pPr>
        <w:widowControl w:val="0"/>
        <w:ind w:left="567" w:right="565"/>
        <w:jc w:val="center"/>
        <w:rPr>
          <w:rFonts w:ascii="GHEA Grapalat" w:hAnsi="GHEA Grapalat"/>
          <w:b/>
        </w:rPr>
      </w:pPr>
    </w:p>
    <w:p w14:paraId="35A00E4C" w14:textId="77777777" w:rsidR="005B5B3E" w:rsidRDefault="005B5B3E" w:rsidP="005B5B3E">
      <w:pPr>
        <w:widowControl w:val="0"/>
        <w:ind w:left="567" w:right="565"/>
        <w:jc w:val="center"/>
        <w:rPr>
          <w:rFonts w:ascii="GHEA Grapalat" w:hAnsi="GHEA Grapalat"/>
          <w:b/>
        </w:rPr>
      </w:pPr>
    </w:p>
    <w:p w14:paraId="58515313" w14:textId="77777777" w:rsidR="005B5B3E" w:rsidRDefault="005B5B3E" w:rsidP="005B5B3E">
      <w:pPr>
        <w:widowControl w:val="0"/>
        <w:ind w:left="567" w:right="565"/>
        <w:jc w:val="center"/>
        <w:rPr>
          <w:rFonts w:ascii="GHEA Grapalat" w:hAnsi="GHEA Grapalat"/>
          <w:b/>
        </w:rPr>
      </w:pPr>
    </w:p>
    <w:p w14:paraId="42ECD519" w14:textId="77777777" w:rsidR="005B5B3E" w:rsidRDefault="005B5B3E" w:rsidP="005B5B3E">
      <w:pPr>
        <w:widowControl w:val="0"/>
        <w:ind w:left="567" w:right="565"/>
        <w:jc w:val="center"/>
        <w:rPr>
          <w:rFonts w:ascii="GHEA Grapalat" w:hAnsi="GHEA Grapalat"/>
          <w:b/>
        </w:rPr>
      </w:pPr>
    </w:p>
    <w:p w14:paraId="12B7E7B7" w14:textId="77777777" w:rsidR="005B5B3E" w:rsidRDefault="005B5B3E" w:rsidP="005B5B3E">
      <w:pPr>
        <w:widowControl w:val="0"/>
        <w:ind w:left="567" w:right="565"/>
        <w:jc w:val="center"/>
        <w:rPr>
          <w:rFonts w:ascii="GHEA Grapalat" w:hAnsi="GHEA Grapalat"/>
          <w:b/>
        </w:rPr>
      </w:pPr>
    </w:p>
    <w:p w14:paraId="344123D5" w14:textId="77777777" w:rsidR="005B5B3E" w:rsidRDefault="005B5B3E" w:rsidP="005B5B3E">
      <w:pPr>
        <w:widowControl w:val="0"/>
        <w:ind w:left="567" w:right="565"/>
        <w:jc w:val="center"/>
        <w:rPr>
          <w:rFonts w:ascii="GHEA Grapalat" w:hAnsi="GHEA Grapalat"/>
          <w:b/>
        </w:rPr>
      </w:pPr>
    </w:p>
    <w:p w14:paraId="42087FBD" w14:textId="77777777" w:rsidR="005B5B3E" w:rsidRDefault="005B5B3E" w:rsidP="005B5B3E">
      <w:pPr>
        <w:widowControl w:val="0"/>
        <w:ind w:left="567" w:right="565"/>
        <w:jc w:val="center"/>
        <w:rPr>
          <w:rFonts w:ascii="GHEA Grapalat" w:hAnsi="GHEA Grapalat"/>
          <w:b/>
        </w:rPr>
      </w:pPr>
    </w:p>
    <w:p w14:paraId="5B195BF0" w14:textId="77777777" w:rsidR="005B5B3E" w:rsidRDefault="005B5B3E" w:rsidP="005B5B3E">
      <w:pPr>
        <w:widowControl w:val="0"/>
        <w:ind w:left="567" w:right="565"/>
        <w:jc w:val="center"/>
        <w:rPr>
          <w:rFonts w:ascii="GHEA Grapalat" w:hAnsi="GHEA Grapalat"/>
          <w:b/>
        </w:rPr>
      </w:pPr>
    </w:p>
    <w:p w14:paraId="76E8DDB3" w14:textId="77777777" w:rsidR="005B5B3E" w:rsidRDefault="005B5B3E" w:rsidP="005B5B3E">
      <w:pPr>
        <w:widowControl w:val="0"/>
        <w:ind w:left="567" w:right="565"/>
        <w:jc w:val="center"/>
        <w:rPr>
          <w:rFonts w:ascii="GHEA Grapalat" w:hAnsi="GHEA Grapalat"/>
          <w:b/>
        </w:rPr>
      </w:pPr>
    </w:p>
    <w:p w14:paraId="5E8E2239" w14:textId="77777777" w:rsidR="005B5B3E" w:rsidRDefault="005B5B3E" w:rsidP="005B5B3E">
      <w:pPr>
        <w:widowControl w:val="0"/>
        <w:ind w:left="567" w:right="565"/>
        <w:jc w:val="center"/>
        <w:rPr>
          <w:rFonts w:ascii="GHEA Grapalat" w:hAnsi="GHEA Grapalat"/>
          <w:b/>
        </w:rPr>
      </w:pPr>
    </w:p>
    <w:p w14:paraId="0DC3CAD6" w14:textId="77777777" w:rsidR="005B5B3E" w:rsidRDefault="005B5B3E" w:rsidP="005B5B3E">
      <w:pPr>
        <w:widowControl w:val="0"/>
        <w:ind w:left="567" w:right="565"/>
        <w:jc w:val="center"/>
        <w:rPr>
          <w:rFonts w:ascii="GHEA Grapalat" w:hAnsi="GHEA Grapalat"/>
          <w:b/>
        </w:rPr>
      </w:pPr>
    </w:p>
    <w:p w14:paraId="22439F50" w14:textId="77777777" w:rsidR="005B5B3E" w:rsidRDefault="005B5B3E" w:rsidP="005B5B3E">
      <w:pPr>
        <w:widowControl w:val="0"/>
        <w:jc w:val="right"/>
        <w:rPr>
          <w:rFonts w:ascii="GHEA Grapalat" w:hAnsi="GHEA Grapalat" w:cs="GHEA Grapalat"/>
          <w:i/>
        </w:rPr>
      </w:pPr>
      <w:r>
        <w:rPr>
          <w:rFonts w:ascii="GHEA Grapalat" w:hAnsi="GHEA Grapalat"/>
          <w:i/>
        </w:rPr>
        <w:t>Приложение № 5.1</w:t>
      </w:r>
    </w:p>
    <w:p w14:paraId="174379AF" w14:textId="576D91DA" w:rsidR="005B5B3E" w:rsidRDefault="005B5B3E" w:rsidP="005B5B3E">
      <w:pPr>
        <w:widowControl w:val="0"/>
        <w:jc w:val="right"/>
        <w:rPr>
          <w:rFonts w:ascii="GHEA Grapalat" w:hAnsi="GHEA Grapalat" w:cs="GHEA Grapalat"/>
          <w:i/>
        </w:rPr>
      </w:pPr>
      <w:r>
        <w:rPr>
          <w:rFonts w:ascii="GHEA Grapalat" w:hAnsi="GHEA Grapalat"/>
          <w:i/>
        </w:rPr>
        <w:t xml:space="preserve">к Приглашению на </w:t>
      </w:r>
      <w:r w:rsidR="00C61A36">
        <w:rPr>
          <w:rFonts w:ascii="GHEA Grapalat" w:hAnsi="GHEA Grapalat"/>
          <w:i/>
        </w:rPr>
        <w:t>запрос котировок</w:t>
      </w:r>
      <w:r>
        <w:rPr>
          <w:rFonts w:ascii="GHEA Grapalat" w:hAnsi="GHEA Grapalat"/>
          <w:i/>
        </w:rPr>
        <w:br/>
        <w:t xml:space="preserve">под кодом </w:t>
      </w:r>
      <w:r w:rsidR="00C61A36">
        <w:rPr>
          <w:rFonts w:ascii="GHEA Grapalat" w:hAnsi="GHEA Grapalat"/>
          <w:i/>
        </w:rPr>
        <w:t>EQ-GHAPDzB-</w:t>
      </w:r>
      <w:r w:rsidR="009613AA">
        <w:rPr>
          <w:rFonts w:ascii="GHEA Grapalat" w:hAnsi="GHEA Grapalat"/>
          <w:i/>
        </w:rPr>
        <w:t>26/5</w:t>
      </w:r>
      <w:r>
        <w:rPr>
          <w:rStyle w:val="FootnoteReference"/>
          <w:rFonts w:ascii="GHEA Grapalat" w:hAnsi="GHEA Grapalat"/>
          <w:i/>
        </w:rPr>
        <w:footnoteReference w:customMarkFollows="1" w:id="15"/>
        <w:t>*</w:t>
      </w:r>
    </w:p>
    <w:p w14:paraId="129FFC34" w14:textId="77777777" w:rsidR="005B5B3E" w:rsidRDefault="005B5B3E" w:rsidP="005B5B3E">
      <w:pPr>
        <w:widowControl w:val="0"/>
        <w:jc w:val="center"/>
        <w:rPr>
          <w:rFonts w:ascii="GHEA Grapalat" w:hAnsi="GHEA Grapalat"/>
          <w:b/>
        </w:rPr>
      </w:pPr>
    </w:p>
    <w:p w14:paraId="1E9B1143" w14:textId="77777777" w:rsidR="005B5B3E" w:rsidRDefault="005B5B3E" w:rsidP="005B5B3E">
      <w:pPr>
        <w:widowControl w:val="0"/>
        <w:jc w:val="center"/>
        <w:rPr>
          <w:rFonts w:ascii="GHEA Grapalat" w:hAnsi="GHEA Grapalat" w:cs="GHEA Grapalat"/>
          <w:b/>
        </w:rPr>
      </w:pPr>
      <w:r>
        <w:rPr>
          <w:rFonts w:ascii="GHEA Grapalat" w:hAnsi="GHEA Grapalat"/>
          <w:b/>
        </w:rPr>
        <w:t xml:space="preserve">СОГЛАШЕНИЕ О НЕУСТОЙКЕ </w:t>
      </w:r>
    </w:p>
    <w:p w14:paraId="3DF1FDEC" w14:textId="77777777" w:rsidR="005B5B3E" w:rsidRDefault="005B5B3E" w:rsidP="005B5B3E">
      <w:pPr>
        <w:widowControl w:val="0"/>
        <w:jc w:val="center"/>
        <w:rPr>
          <w:rFonts w:ascii="GHEA Grapalat" w:hAnsi="GHEA Grapalat" w:cs="GHEA Grapalat"/>
          <w:b/>
        </w:rPr>
      </w:pPr>
      <w:r>
        <w:rPr>
          <w:rFonts w:ascii="GHEA Grapalat" w:hAnsi="GHEA Grapalat"/>
          <w:b/>
        </w:rPr>
        <w:t>(обеспечение договора)</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5B5B3E" w14:paraId="2AA0FD64" w14:textId="77777777" w:rsidTr="005B5B3E">
        <w:tc>
          <w:tcPr>
            <w:tcW w:w="4786" w:type="dxa"/>
            <w:hideMark/>
          </w:tcPr>
          <w:p w14:paraId="07A724A0" w14:textId="77777777" w:rsidR="005B5B3E" w:rsidRDefault="005B5B3E" w:rsidP="005B5B3E">
            <w:pPr>
              <w:widowControl w:val="0"/>
              <w:rPr>
                <w:rFonts w:ascii="GHEA Grapalat" w:hAnsi="GHEA Grapalat" w:cs="GHEA Grapalat"/>
                <w:b/>
                <w:lang w:val="en-US"/>
              </w:rPr>
            </w:pPr>
            <w:r>
              <w:rPr>
                <w:rFonts w:ascii="GHEA Grapalat" w:hAnsi="GHEA Grapalat"/>
              </w:rPr>
              <w:t>г. Ереван</w:t>
            </w:r>
          </w:p>
        </w:tc>
        <w:tc>
          <w:tcPr>
            <w:tcW w:w="4500" w:type="dxa"/>
            <w:hideMark/>
          </w:tcPr>
          <w:p w14:paraId="3234B217" w14:textId="77777777" w:rsidR="005B5B3E" w:rsidRDefault="005B5B3E" w:rsidP="005B5B3E">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FootnoteReference"/>
                <w:rFonts w:ascii="GHEA Grapalat" w:hAnsi="GHEA Grapalat"/>
              </w:rPr>
              <w:footnoteReference w:customMarkFollows="1" w:id="16"/>
              <w:t>**</w:t>
            </w:r>
          </w:p>
        </w:tc>
      </w:tr>
    </w:tbl>
    <w:p w14:paraId="7D25A16B" w14:textId="77777777" w:rsidR="005B5B3E" w:rsidRDefault="005B5B3E" w:rsidP="005B5B3E">
      <w:pPr>
        <w:widowControl w:val="0"/>
        <w:rPr>
          <w:rFonts w:ascii="GHEA Grapalat" w:hAnsi="GHEA Grapalat" w:cs="GHEA Grapalat"/>
          <w:b/>
        </w:rPr>
      </w:pPr>
    </w:p>
    <w:p w14:paraId="27AE79A3" w14:textId="77777777" w:rsidR="005B5B3E" w:rsidRDefault="005B5B3E" w:rsidP="005B5B3E">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6B7D2E1D" w14:textId="77777777" w:rsidR="005B5B3E" w:rsidRDefault="005B5B3E" w:rsidP="005B5B3E">
      <w:pPr>
        <w:widowControl w:val="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3C5F0ED0" w14:textId="77777777" w:rsidR="005B5B3E" w:rsidRDefault="005B5B3E" w:rsidP="005B5B3E">
      <w:pPr>
        <w:widowControl w:val="0"/>
        <w:jc w:val="both"/>
        <w:rPr>
          <w:rFonts w:ascii="GHEA Grapalat" w:hAnsi="GHEA Grapalat"/>
          <w:lang w:val="en-US"/>
        </w:rPr>
      </w:pPr>
      <w:r>
        <w:rPr>
          <w:rFonts w:ascii="GHEA Grapalat" w:hAnsi="GHEA Grapalat"/>
          <w:lang w:val="en-US"/>
        </w:rPr>
        <w:t>_________________________________________________________________________</w:t>
      </w:r>
    </w:p>
    <w:p w14:paraId="25C81A34" w14:textId="77777777" w:rsidR="005B5B3E" w:rsidRDefault="005B5B3E" w:rsidP="005B5B3E">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08A2122A" w14:textId="77777777" w:rsidR="005B5B3E" w:rsidRDefault="005B5B3E" w:rsidP="005B5B3E">
      <w:pPr>
        <w:widowControl w:val="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9F7D7E" w14:textId="77777777" w:rsidR="005B5B3E" w:rsidRDefault="005B5B3E" w:rsidP="005B5B3E">
      <w:pPr>
        <w:widowControl w:val="0"/>
        <w:jc w:val="center"/>
        <w:rPr>
          <w:rFonts w:ascii="GHEA Grapalat" w:hAnsi="GHEA Grapalat" w:cs="GHEA Grapalat"/>
          <w:b/>
          <w:bCs/>
        </w:rPr>
      </w:pPr>
      <w:r>
        <w:rPr>
          <w:rFonts w:ascii="GHEA Grapalat" w:hAnsi="GHEA Grapalat"/>
          <w:b/>
        </w:rPr>
        <w:t>1. Предмет соглашения</w:t>
      </w:r>
    </w:p>
    <w:p w14:paraId="1C940501" w14:textId="7657BEB2" w:rsidR="006F32B5" w:rsidRPr="00B138F3" w:rsidRDefault="005B5B3E" w:rsidP="006F32B5">
      <w:pPr>
        <w:widowControl w:val="0"/>
        <w:tabs>
          <w:tab w:val="left" w:pos="567"/>
        </w:tabs>
        <w:jc w:val="both"/>
        <w:rPr>
          <w:rFonts w:ascii="GHEA Grapalat" w:hAnsi="GHEA Grapalat" w:cs="GHEA Grapalat"/>
          <w:sz w:val="22"/>
          <w:szCs w:val="22"/>
        </w:rPr>
      </w:pPr>
      <w:r>
        <w:rPr>
          <w:rFonts w:ascii="GHEA Grapalat" w:hAnsi="GHEA Grapalat"/>
        </w:rPr>
        <w:t>1</w:t>
      </w:r>
      <w:r>
        <w:rPr>
          <w:rFonts w:ascii="GHEA Grapalat" w:hAnsi="GHEA Grapalat"/>
          <w:spacing w:val="-6"/>
        </w:rPr>
        <w:t>.1.</w:t>
      </w:r>
      <w:r>
        <w:rPr>
          <w:rFonts w:ascii="GHEA Grapalat" w:hAnsi="GHEA Grapalat"/>
          <w:spacing w:val="-6"/>
        </w:rPr>
        <w:tab/>
      </w:r>
      <w:r w:rsidR="006F32B5" w:rsidRPr="00B138F3">
        <w:rPr>
          <w:rFonts w:ascii="GHEA Grapalat" w:hAnsi="GHEA Grapalat"/>
          <w:spacing w:val="-6"/>
          <w:sz w:val="22"/>
          <w:szCs w:val="22"/>
        </w:rPr>
        <w:t xml:space="preserve">Компания участвует в организованной </w:t>
      </w:r>
      <w:r w:rsidR="006F32B5">
        <w:rPr>
          <w:rFonts w:ascii="GHEA Grapalat" w:hAnsi="GHEA Grapalat"/>
          <w:spacing w:val="-6"/>
          <w:sz w:val="22"/>
          <w:szCs w:val="22"/>
        </w:rPr>
        <w:t xml:space="preserve">мэрия г. Ереван </w:t>
      </w:r>
      <w:r w:rsidR="006F32B5" w:rsidRPr="00B138F3">
        <w:rPr>
          <w:rFonts w:ascii="GHEA Grapalat" w:hAnsi="GHEA Grapalat"/>
          <w:spacing w:val="-6"/>
          <w:sz w:val="22"/>
          <w:szCs w:val="22"/>
        </w:rPr>
        <w:t xml:space="preserve">*(далее — Заказчик) </w:t>
      </w:r>
      <w:r w:rsidR="006F32B5" w:rsidRPr="00B138F3">
        <w:rPr>
          <w:rFonts w:ascii="GHEA Grapalat" w:hAnsi="GHEA Grapalat"/>
          <w:sz w:val="22"/>
          <w:szCs w:val="22"/>
        </w:rPr>
        <w:t xml:space="preserve">процедуре закупок под кодом </w:t>
      </w:r>
      <w:r w:rsidR="00C61A36">
        <w:rPr>
          <w:rFonts w:ascii="GHEA Grapalat" w:hAnsi="GHEA Grapalat"/>
          <w:iCs/>
          <w:sz w:val="22"/>
          <w:szCs w:val="22"/>
        </w:rPr>
        <w:t>EQ-GHAPDzB-</w:t>
      </w:r>
      <w:r w:rsidR="009613AA">
        <w:rPr>
          <w:rFonts w:ascii="GHEA Grapalat" w:hAnsi="GHEA Grapalat"/>
          <w:iCs/>
          <w:sz w:val="22"/>
          <w:szCs w:val="22"/>
        </w:rPr>
        <w:t>26/5</w:t>
      </w:r>
      <w:r w:rsidR="006F32B5" w:rsidRPr="00F05512">
        <w:rPr>
          <w:rFonts w:ascii="GHEA Grapalat" w:hAnsi="GHEA Grapalat"/>
          <w:iCs/>
          <w:sz w:val="22"/>
          <w:szCs w:val="22"/>
        </w:rPr>
        <w:t>.</w:t>
      </w:r>
    </w:p>
    <w:p w14:paraId="35546716" w14:textId="7590AD62" w:rsidR="005B5B3E" w:rsidRDefault="005B5B3E" w:rsidP="006F32B5">
      <w:pPr>
        <w:widowControl w:val="0"/>
        <w:tabs>
          <w:tab w:val="left" w:pos="567"/>
        </w:tabs>
        <w:jc w:val="both"/>
        <w:rPr>
          <w:rFonts w:ascii="GHEA Grapalat" w:hAnsi="GHEA Grapalat"/>
        </w:rPr>
      </w:pPr>
      <w:r>
        <w:rPr>
          <w:rFonts w:ascii="GHEA Grapalat" w:hAnsi="GHEA Grapalat"/>
        </w:rPr>
        <w:br w:type="page"/>
      </w:r>
    </w:p>
    <w:p w14:paraId="02038B7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lastRenderedPageBreak/>
        <w:t>1.2.</w:t>
      </w:r>
      <w:r>
        <w:rPr>
          <w:rFonts w:ascii="GHEA Grapalat" w:hAnsi="GHEA Grapalat"/>
        </w:rPr>
        <w:tab/>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9165C"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безотзывно соглашается, что: </w:t>
      </w:r>
    </w:p>
    <w:p w14:paraId="40ABBCF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77E002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D9255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79A15E"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14:paraId="1530602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BE66DB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0B2D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14:paraId="11D27206"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516CF7E4"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C6ECA0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Банк настоящего Соглашения и прилагаемого Требования по независящим от</w:t>
      </w:r>
      <w:r>
        <w:rPr>
          <w:rFonts w:ascii="Courier New" w:hAnsi="Courier New" w:cs="Courier New"/>
          <w:lang w:val="en-US"/>
        </w:rPr>
        <w:t> </w:t>
      </w:r>
      <w:r>
        <w:rPr>
          <w:rFonts w:ascii="GHEA Grapalat" w:hAnsi="GHEA Grapalat"/>
        </w:rPr>
        <w:t xml:space="preserve">Банка причинам Заказчику не выплачивается сумма, Заказчик передает в ЗАО </w:t>
      </w:r>
      <w:r>
        <w:rPr>
          <w:rFonts w:ascii="GHEA Grapalat" w:hAnsi="GHEA Grapalat"/>
        </w:rPr>
        <w:lastRenderedPageBreak/>
        <w:t>"АКРА Кредит Репортинг"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214882F3" w14:textId="77777777" w:rsidR="005B5B3E" w:rsidRDefault="005B5B3E" w:rsidP="005B5B3E">
      <w:pPr>
        <w:widowControl w:val="0"/>
        <w:jc w:val="center"/>
        <w:rPr>
          <w:rFonts w:ascii="GHEA Grapalat" w:hAnsi="GHEA Grapalat" w:cs="GHEA Grapalat"/>
          <w:b/>
          <w:bCs/>
        </w:rPr>
      </w:pPr>
      <w:r>
        <w:rPr>
          <w:rFonts w:ascii="GHEA Grapalat" w:hAnsi="GHEA Grapalat"/>
          <w:b/>
        </w:rPr>
        <w:t>2. Иные условия</w:t>
      </w:r>
    </w:p>
    <w:p w14:paraId="75D45E0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6F28CDE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14:paraId="0B70AF6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14:paraId="7D04CB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F4F8E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FDED45" w14:textId="77777777" w:rsidR="005B5B3E" w:rsidRDefault="005B5B3E" w:rsidP="005B5B3E">
      <w:pPr>
        <w:widowControl w:val="0"/>
        <w:ind w:firstLine="567"/>
        <w:jc w:val="center"/>
        <w:rPr>
          <w:rFonts w:ascii="GHEA Grapalat" w:hAnsi="GHEA Grapalat"/>
          <w:b/>
        </w:rPr>
      </w:pPr>
      <w:r>
        <w:rPr>
          <w:rFonts w:ascii="GHEA Grapalat" w:hAnsi="GHEA Grapalat"/>
          <w:b/>
        </w:rPr>
        <w:t>3. Адрес, банковские реквизиты Компании</w:t>
      </w:r>
    </w:p>
    <w:p w14:paraId="0B8435C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A0EDDBD"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компании</w:t>
      </w:r>
    </w:p>
    <w:p w14:paraId="575D977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C87A696"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адрес компании</w:t>
      </w:r>
    </w:p>
    <w:p w14:paraId="3B0EAED8"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D5672F4"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3884D65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5B20211F"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7AA387B6"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E9A4F12"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30D84C6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74F8677B"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78A6C5E0" w14:textId="77777777" w:rsidR="005B5B3E" w:rsidRDefault="005B5B3E" w:rsidP="005B5B3E">
      <w:pPr>
        <w:widowControl w:val="0"/>
        <w:rPr>
          <w:rFonts w:ascii="GHEA Grapalat" w:hAnsi="GHEA Grapalat"/>
        </w:rPr>
      </w:pPr>
      <w:r>
        <w:rPr>
          <w:rFonts w:ascii="GHEA Grapalat" w:hAnsi="GHEA Grapalat"/>
        </w:rPr>
        <w:t>День/месяц/год                                                                                    М. П.</w:t>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3B9EC65F"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22DA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3C9C5064"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2D0EC4"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44122D8B"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C4E8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14:paraId="65ED6851"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6A0278"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14:paraId="137C331A"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C7EA81"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564EAB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C136ED"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24EB697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B8CD59B"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1AA20EC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63998A6"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14:paraId="3E70DF0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61D55C9" w14:textId="23321BE2" w:rsidR="005B5B3E" w:rsidRPr="00BD4504"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BD4504" w:rsidRPr="00BD4504">
              <w:rPr>
                <w:rFonts w:ascii="GHEA Grapalat" w:hAnsi="GHEA Grapalat"/>
              </w:rPr>
              <w:t xml:space="preserve"> </w:t>
            </w:r>
            <w:r w:rsidR="00BD4504">
              <w:rPr>
                <w:rFonts w:ascii="GHEA Grapalat" w:hAnsi="GHEA Grapalat"/>
                <w:spacing w:val="-6"/>
              </w:rPr>
              <w:t xml:space="preserve"> мэрия города Ереван</w:t>
            </w:r>
          </w:p>
        </w:tc>
      </w:tr>
      <w:tr w:rsidR="005B5B3E" w14:paraId="3D659110"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28F5AC"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14F7BBC5"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7AFAE2" w14:textId="51F755E1"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11.</w:t>
            </w:r>
            <w:r>
              <w:rPr>
                <w:rFonts w:ascii="GHEA Grapalat" w:hAnsi="GHEA Grapalat"/>
              </w:rPr>
              <w:tab/>
              <w:t>УНН бенефициара:</w:t>
            </w:r>
            <w:r w:rsidR="00BD4504">
              <w:rPr>
                <w:rFonts w:ascii="GHEA Grapalat" w:hAnsi="GHEA Grapalat"/>
                <w:lang w:val="en-US"/>
              </w:rPr>
              <w:t xml:space="preserve"> </w:t>
            </w:r>
            <w:r w:rsidR="00BD4504" w:rsidRPr="00206B87">
              <w:rPr>
                <w:rFonts w:ascii="GHEA Grapalat" w:hAnsi="GHEA Grapalat"/>
                <w:sz w:val="20"/>
                <w:szCs w:val="20"/>
                <w:lang w:val="hy-AM"/>
              </w:rPr>
              <w:t>02593108</w:t>
            </w:r>
          </w:p>
        </w:tc>
      </w:tr>
      <w:tr w:rsidR="005B5B3E" w14:paraId="21BED964"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EB3E38" w14:textId="69463BAC" w:rsidR="005B5B3E" w:rsidRPr="00BD4504"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BD4504" w:rsidRPr="00BD4504">
              <w:rPr>
                <w:rFonts w:ascii="GHEA Grapalat" w:hAnsi="GHEA Grapalat"/>
              </w:rPr>
              <w:t xml:space="preserve"> </w:t>
            </w:r>
            <w:r w:rsidR="00BD4504" w:rsidRPr="00D01E47">
              <w:rPr>
                <w:rFonts w:ascii="GHEA Grapalat" w:hAnsi="GHEA Grapalat"/>
                <w:sz w:val="20"/>
                <w:szCs w:val="20"/>
              </w:rPr>
              <w:t xml:space="preserve"> Центральное казначейство РА</w:t>
            </w:r>
          </w:p>
        </w:tc>
      </w:tr>
      <w:tr w:rsidR="005B5B3E" w14:paraId="5D61179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A68C4C" w14:textId="35D4BF92"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BD4504">
              <w:rPr>
                <w:rFonts w:ascii="GHEA Grapalat" w:hAnsi="GHEA Grapalat"/>
                <w:lang w:val="en-US"/>
              </w:rPr>
              <w:t xml:space="preserve"> </w:t>
            </w:r>
            <w:r w:rsidR="00BD4504" w:rsidRPr="00206B87">
              <w:rPr>
                <w:rFonts w:ascii="GHEA Grapalat" w:hAnsi="GHEA Grapalat" w:cs="Arial"/>
                <w:sz w:val="20"/>
                <w:szCs w:val="20"/>
                <w:lang w:val="hy-AM"/>
              </w:rPr>
              <w:t>900015211429</w:t>
            </w:r>
          </w:p>
        </w:tc>
      </w:tr>
      <w:tr w:rsidR="005B5B3E" w14:paraId="4DC817E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0D245AE"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14:paraId="7802525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9BDC8"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14:paraId="06B430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1E6FD0" w14:textId="0AB08DCC" w:rsidR="005B5B3E" w:rsidRPr="00BD4504"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BD4504" w:rsidRPr="00BD4504">
              <w:rPr>
                <w:rFonts w:ascii="GHEA Grapalat" w:hAnsi="GHEA Grapalat"/>
              </w:rPr>
              <w:t xml:space="preserve"> </w:t>
            </w:r>
            <w:r w:rsidR="00BD4504">
              <w:rPr>
                <w:rFonts w:ascii="GHEA Grapalat" w:hAnsi="GHEA Grapalat"/>
              </w:rPr>
              <w:t xml:space="preserve"> Драм РА, AMD</w:t>
            </w:r>
          </w:p>
        </w:tc>
      </w:tr>
      <w:tr w:rsidR="005B5B3E" w14:paraId="68C3C6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BCBDA2"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исполнения договора)</w:t>
            </w:r>
          </w:p>
        </w:tc>
      </w:tr>
      <w:tr w:rsidR="005B5B3E" w14:paraId="58840A38"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39AA6225"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0BD08872"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88EBF2"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1488845B"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0F359C"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14:paraId="56148E9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544A5300"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425F0CD4" w14:textId="77777777" w:rsidR="005B5B3E" w:rsidRDefault="005B5B3E" w:rsidP="005B5B3E">
            <w:pPr>
              <w:widowControl w:val="0"/>
              <w:rPr>
                <w:rFonts w:ascii="GHEA Grapalat" w:hAnsi="GHEA Grapalat" w:cs="Sylfaen"/>
              </w:rPr>
            </w:pPr>
          </w:p>
          <w:p w14:paraId="537BF516"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5761F30" w14:textId="77777777" w:rsidR="005B5B3E" w:rsidRDefault="005B5B3E" w:rsidP="005B5B3E">
            <w:pPr>
              <w:widowControl w:val="0"/>
              <w:rPr>
                <w:rFonts w:ascii="GHEA Grapalat" w:hAnsi="GHEA Grapalat" w:cs="Sylfaen"/>
              </w:rPr>
            </w:pPr>
          </w:p>
          <w:p w14:paraId="2F97583E"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5C211A43" w14:textId="77777777" w:rsidR="005B5B3E" w:rsidRDefault="005B5B3E" w:rsidP="005B5B3E">
            <w:pPr>
              <w:widowControl w:val="0"/>
              <w:rPr>
                <w:rFonts w:ascii="GHEA Grapalat" w:hAnsi="GHEA Grapalat" w:cs="Sylfaen"/>
              </w:rPr>
            </w:pPr>
          </w:p>
          <w:p w14:paraId="7CF97113"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0873E5F5"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149ABD0"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2513329" w14:textId="77777777" w:rsidR="005B5B3E" w:rsidRDefault="005B5B3E" w:rsidP="005B5B3E">
            <w:pPr>
              <w:widowControl w:val="0"/>
              <w:rPr>
                <w:rFonts w:ascii="GHEA Grapalat" w:hAnsi="GHEA Grapalat" w:cs="Sylfaen"/>
              </w:rPr>
            </w:pPr>
          </w:p>
          <w:p w14:paraId="60249B9C"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772A934" w14:textId="77777777" w:rsidR="005B5B3E" w:rsidRDefault="005B5B3E" w:rsidP="005B5B3E">
            <w:pPr>
              <w:widowControl w:val="0"/>
              <w:jc w:val="right"/>
              <w:rPr>
                <w:rFonts w:ascii="GHEA Grapalat" w:hAnsi="GHEA Grapalat" w:cs="Tahoma"/>
              </w:rPr>
            </w:pPr>
          </w:p>
          <w:p w14:paraId="04D22190"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0C5E338F" w14:textId="77777777" w:rsidR="005B5B3E" w:rsidRDefault="005B5B3E" w:rsidP="005B5B3E">
            <w:pPr>
              <w:widowControl w:val="0"/>
              <w:rPr>
                <w:rFonts w:ascii="GHEA Grapalat" w:hAnsi="GHEA Grapalat" w:cs="Sylfaen"/>
              </w:rPr>
            </w:pPr>
          </w:p>
          <w:p w14:paraId="14ECA8CD"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379D5373"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DB054E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0B63EBF" w14:textId="77777777" w:rsidR="005B5B3E" w:rsidRDefault="005B5B3E" w:rsidP="005B5B3E">
            <w:pPr>
              <w:widowControl w:val="0"/>
              <w:rPr>
                <w:rFonts w:ascii="GHEA Grapalat" w:hAnsi="GHEA Grapalat"/>
              </w:rPr>
            </w:pPr>
          </w:p>
          <w:p w14:paraId="0A91DF9C"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193C1C52"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3217358E" w14:textId="77777777" w:rsidR="005B5B3E" w:rsidRDefault="005B5B3E" w:rsidP="005B5B3E">
            <w:pPr>
              <w:widowControl w:val="0"/>
              <w:rPr>
                <w:rFonts w:ascii="GHEA Grapalat" w:hAnsi="GHEA Grapalat" w:cs="Tahoma"/>
              </w:rPr>
            </w:pPr>
          </w:p>
          <w:p w14:paraId="3F6E522A"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0652FD56"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38CD8B2F" w14:textId="77777777" w:rsidR="005B5B3E" w:rsidRDefault="005B5B3E" w:rsidP="005B5B3E">
            <w:pPr>
              <w:widowControl w:val="0"/>
              <w:rPr>
                <w:rFonts w:ascii="GHEA Grapalat" w:hAnsi="GHEA Grapalat" w:cs="Tahoma"/>
              </w:rPr>
            </w:pPr>
          </w:p>
          <w:p w14:paraId="40615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70D5F59D"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5B3C6937" w14:textId="77777777" w:rsidR="005B5B3E" w:rsidRDefault="005B5B3E" w:rsidP="005B5B3E">
            <w:pPr>
              <w:widowControl w:val="0"/>
              <w:rPr>
                <w:rFonts w:ascii="GHEA Grapalat" w:hAnsi="GHEA Grapalat" w:cs="Arial"/>
              </w:rPr>
            </w:pPr>
          </w:p>
        </w:tc>
      </w:tr>
      <w:tr w:rsidR="005B5B3E" w14:paraId="0718F76A"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29972EE8"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27EF42BD" w14:textId="77777777" w:rsidR="005B5B3E" w:rsidRDefault="005B5B3E" w:rsidP="005B5B3E">
            <w:pPr>
              <w:widowControl w:val="0"/>
              <w:rPr>
                <w:rFonts w:ascii="GHEA Grapalat" w:hAnsi="GHEA Grapalat" w:cs="Sylfaen"/>
              </w:rPr>
            </w:pPr>
          </w:p>
          <w:p w14:paraId="20E018F0"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298594"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63F66929" w14:textId="77777777" w:rsidR="005B5B3E" w:rsidRDefault="005B5B3E" w:rsidP="005B5B3E">
            <w:pPr>
              <w:widowControl w:val="0"/>
              <w:rPr>
                <w:rFonts w:ascii="GHEA Grapalat" w:hAnsi="GHEA Grapalat"/>
              </w:rPr>
            </w:pPr>
          </w:p>
          <w:p w14:paraId="7F2D4765"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D84B96" w14:textId="77777777" w:rsidR="005B5B3E" w:rsidRDefault="005B5B3E" w:rsidP="005B5B3E">
      <w:pPr>
        <w:widowControl w:val="0"/>
        <w:jc w:val="center"/>
        <w:rPr>
          <w:rFonts w:ascii="GHEA Grapalat" w:hAnsi="GHEA Grapalat" w:cs="Sylfaen"/>
        </w:rPr>
      </w:pPr>
    </w:p>
    <w:p w14:paraId="7BD8AE87"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AC669B" w14:textId="77777777" w:rsidR="005B5B3E" w:rsidRDefault="005B5B3E" w:rsidP="005B5B3E">
      <w:pPr>
        <w:rPr>
          <w:rFonts w:ascii="GHEA Grapalat" w:hAnsi="GHEA Grapalat" w:cs="Sylfaen"/>
        </w:rPr>
      </w:pPr>
      <w:r>
        <w:rPr>
          <w:rFonts w:ascii="GHEA Grapalat" w:hAnsi="GHEA Grapalat" w:cs="Sylfaen"/>
        </w:rPr>
        <w:br w:type="page"/>
      </w:r>
    </w:p>
    <w:p w14:paraId="6AE921FF"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14:paraId="5258D25D"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CA1DB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0E396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621F5E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0FE4CAFD"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574BF47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17ED9D85"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11C0C49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2B41D2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1745CFA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C3BEF5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01B5E61F"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48B0ED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5C4BB1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77499C7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5E0590B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168EDCB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B32434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49E8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07BEE7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6D77BF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60D4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65E9F3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34E44E0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4C55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35793E15"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074F8E0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07CF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B117A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575BE3F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9375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18706E"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59E22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129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7C429B7"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B81385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20BC128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4513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23FFA77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1C90D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0481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CE451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2732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6BB13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A20A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027CE4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C642B4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DC2E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0F0275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4CD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7B92B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1B7F4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93B495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27864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B7EF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5E6F3B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7B56431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D2DE1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69EFF1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ACA3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0CC5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2FAE9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DDBA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5AFF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58B9E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1E07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93AD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87D3C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79231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0E8D8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2E0B2F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A957AB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4391C4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A38C6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F2962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1AD5D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22EE60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23C987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1D17A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3D2140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FBDF2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51D14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79B4D3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EE65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0B41EFC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518F6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4F7EF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6BC8B8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A417C8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D523F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374C75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47286FD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977D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7DA64A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6F81E9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DF0C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8F9185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2C018C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58677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5B856B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8768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A61F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12185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6E03CC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FE8B21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E828C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314333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A0858E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4737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202878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4B9AE2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4E3403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D05CB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126E9CD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3884D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C4FCC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C76052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56B08D9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197AC8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C6A360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51A787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22FBB0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A98F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FF949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F3716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6736A4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4BFFB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34225C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540229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287B59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029AFBC"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5A6DB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6B3046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361E8B9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DE7D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72D0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5B587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58A9ABF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4764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7FDD40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07A7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C24960"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0E85C1A4"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w:t>
            </w:r>
            <w:r>
              <w:rPr>
                <w:rFonts w:ascii="GHEA Grapalat" w:hAnsi="GHEA Grapalat"/>
                <w:sz w:val="18"/>
                <w:szCs w:val="18"/>
              </w:rPr>
              <w:lastRenderedPageBreak/>
              <w:t xml:space="preserve">платеж", </w:t>
            </w:r>
          </w:p>
          <w:p w14:paraId="3C627B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92056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w:t>
            </w:r>
          </w:p>
        </w:tc>
      </w:tr>
      <w:tr w:rsidR="005B5B3E" w14:paraId="6116ED5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373E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626E6C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4145E2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120EB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0601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833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701141D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7B0E21F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9B99D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37699D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9C394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F1BEE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DAC24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FF471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2FB9841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7F6A8E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396A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7DAB26C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FB5F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70A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76A4A0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24A829A9"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252FC3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24A23F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37758E0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DB5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3B44FF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104C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A4B6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19F939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0919A2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2234CF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3D601F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3415A0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CBEAE7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384E3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D1C9FC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2E2A06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1D4F31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5017F00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4D3C9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11AF7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28592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61A3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1CF06B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409EC6" w14:textId="77777777" w:rsidR="005B5B3E" w:rsidRDefault="005B5B3E" w:rsidP="005B5B3E">
            <w:pPr>
              <w:widowControl w:val="0"/>
              <w:jc w:val="center"/>
              <w:rPr>
                <w:rFonts w:ascii="GHEA Grapalat" w:hAnsi="GHEA Grapalat"/>
                <w:sz w:val="18"/>
                <w:szCs w:val="18"/>
              </w:rPr>
            </w:pPr>
          </w:p>
        </w:tc>
      </w:tr>
      <w:tr w:rsidR="005B5B3E" w14:paraId="73A8B0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608E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3055AF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62339A0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80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850CC0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B0E75D" w14:textId="77777777" w:rsidR="005B5B3E" w:rsidRDefault="005B5B3E" w:rsidP="005B5B3E">
            <w:pPr>
              <w:widowControl w:val="0"/>
              <w:jc w:val="center"/>
              <w:rPr>
                <w:rFonts w:ascii="GHEA Grapalat" w:hAnsi="GHEA Grapalat"/>
                <w:sz w:val="18"/>
                <w:szCs w:val="18"/>
              </w:rPr>
            </w:pPr>
          </w:p>
        </w:tc>
      </w:tr>
      <w:tr w:rsidR="005B5B3E" w14:paraId="3DEAC6D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979B7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3D83A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дата, время, минута </w:t>
            </w:r>
            <w:r>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F98B6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0967E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8919F3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5963137" w14:textId="77777777" w:rsidR="005B5B3E" w:rsidRDefault="005B5B3E" w:rsidP="005B5B3E">
            <w:pPr>
              <w:widowControl w:val="0"/>
              <w:jc w:val="center"/>
              <w:rPr>
                <w:rFonts w:ascii="GHEA Grapalat" w:hAnsi="GHEA Grapalat"/>
                <w:sz w:val="18"/>
                <w:szCs w:val="18"/>
              </w:rPr>
            </w:pPr>
          </w:p>
        </w:tc>
      </w:tr>
      <w:tr w:rsidR="005B5B3E" w14:paraId="33F466C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2DB51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62D9CB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86072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1BF8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15E2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A8132B" w14:textId="77777777" w:rsidR="005B5B3E" w:rsidRDefault="005B5B3E" w:rsidP="005B5B3E">
            <w:pPr>
              <w:widowControl w:val="0"/>
              <w:jc w:val="center"/>
              <w:rPr>
                <w:rFonts w:ascii="GHEA Grapalat" w:hAnsi="GHEA Grapalat"/>
                <w:sz w:val="18"/>
                <w:szCs w:val="18"/>
              </w:rPr>
            </w:pPr>
          </w:p>
        </w:tc>
      </w:tr>
      <w:tr w:rsidR="005B5B3E" w14:paraId="3D5FD78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21710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09DAE11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2CF97F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9682C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B2498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F40490" w14:textId="77777777" w:rsidR="005B5B3E" w:rsidRDefault="005B5B3E" w:rsidP="005B5B3E">
            <w:pPr>
              <w:widowControl w:val="0"/>
              <w:jc w:val="center"/>
              <w:rPr>
                <w:rFonts w:ascii="GHEA Grapalat" w:hAnsi="GHEA Grapalat"/>
                <w:sz w:val="18"/>
                <w:szCs w:val="18"/>
              </w:rPr>
            </w:pPr>
          </w:p>
        </w:tc>
      </w:tr>
      <w:tr w:rsidR="005B5B3E" w14:paraId="2965D88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DB963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31E2C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78BA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2C22B2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DDA6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B0381F" w14:textId="77777777" w:rsidR="005B5B3E" w:rsidRDefault="005B5B3E" w:rsidP="005B5B3E">
            <w:pPr>
              <w:widowControl w:val="0"/>
              <w:jc w:val="center"/>
              <w:rPr>
                <w:rFonts w:ascii="GHEA Grapalat" w:hAnsi="GHEA Grapalat"/>
                <w:sz w:val="18"/>
                <w:szCs w:val="18"/>
              </w:rPr>
            </w:pPr>
          </w:p>
        </w:tc>
      </w:tr>
    </w:tbl>
    <w:p w14:paraId="43306FA9" w14:textId="77777777" w:rsidR="005B5B3E" w:rsidRDefault="005B5B3E" w:rsidP="005B5B3E">
      <w:pPr>
        <w:widowControl w:val="0"/>
        <w:ind w:left="567" w:right="565"/>
        <w:jc w:val="center"/>
        <w:rPr>
          <w:rFonts w:ascii="GHEA Grapalat" w:hAnsi="GHEA Grapalat"/>
          <w:b/>
        </w:rPr>
      </w:pPr>
    </w:p>
    <w:p w14:paraId="34387E36" w14:textId="77777777" w:rsidR="005B5B3E" w:rsidRDefault="005B5B3E" w:rsidP="005B5B3E">
      <w:pPr>
        <w:widowControl w:val="0"/>
        <w:ind w:left="567" w:right="565"/>
        <w:jc w:val="center"/>
        <w:rPr>
          <w:rFonts w:ascii="GHEA Grapalat" w:hAnsi="GHEA Grapalat"/>
          <w:b/>
        </w:rPr>
      </w:pPr>
    </w:p>
    <w:p w14:paraId="764EB2F5" w14:textId="77777777" w:rsidR="005B5B3E" w:rsidRDefault="005B5B3E" w:rsidP="005B5B3E">
      <w:pPr>
        <w:widowControl w:val="0"/>
        <w:ind w:left="567" w:right="565"/>
        <w:jc w:val="center"/>
        <w:rPr>
          <w:rFonts w:ascii="GHEA Grapalat" w:hAnsi="GHEA Grapalat"/>
          <w:b/>
        </w:rPr>
      </w:pPr>
    </w:p>
    <w:p w14:paraId="44345CEF" w14:textId="77777777" w:rsidR="005B5B3E" w:rsidRDefault="005B5B3E" w:rsidP="005B5B3E">
      <w:pPr>
        <w:widowControl w:val="0"/>
        <w:ind w:left="567" w:right="565"/>
        <w:jc w:val="center"/>
        <w:rPr>
          <w:rFonts w:ascii="GHEA Grapalat" w:hAnsi="GHEA Grapalat"/>
          <w:b/>
        </w:rPr>
      </w:pPr>
    </w:p>
    <w:p w14:paraId="27DE2773" w14:textId="77777777" w:rsidR="005B5B3E" w:rsidRDefault="005B5B3E" w:rsidP="005B5B3E">
      <w:pPr>
        <w:widowControl w:val="0"/>
        <w:ind w:left="567" w:right="565"/>
        <w:jc w:val="center"/>
        <w:rPr>
          <w:rFonts w:ascii="GHEA Grapalat" w:hAnsi="GHEA Grapalat"/>
          <w:b/>
        </w:rPr>
      </w:pPr>
    </w:p>
    <w:p w14:paraId="109C2C77" w14:textId="77777777" w:rsidR="005B5B3E" w:rsidRDefault="005B5B3E" w:rsidP="005B5B3E">
      <w:pPr>
        <w:widowControl w:val="0"/>
        <w:ind w:left="567" w:right="565"/>
        <w:jc w:val="center"/>
        <w:rPr>
          <w:rFonts w:ascii="GHEA Grapalat" w:hAnsi="GHEA Grapalat"/>
          <w:b/>
        </w:rPr>
      </w:pPr>
    </w:p>
    <w:p w14:paraId="526281DC" w14:textId="77777777" w:rsidR="005B5B3E" w:rsidRDefault="005B5B3E" w:rsidP="005B5B3E">
      <w:pPr>
        <w:widowControl w:val="0"/>
        <w:ind w:left="567" w:right="565"/>
        <w:jc w:val="center"/>
        <w:rPr>
          <w:rFonts w:ascii="GHEA Grapalat" w:hAnsi="GHEA Grapalat"/>
          <w:b/>
        </w:rPr>
      </w:pPr>
    </w:p>
    <w:p w14:paraId="281CAA58" w14:textId="77777777" w:rsidR="005B5B3E" w:rsidRDefault="005B5B3E" w:rsidP="005B5B3E">
      <w:pPr>
        <w:widowControl w:val="0"/>
        <w:ind w:left="567" w:right="565"/>
        <w:jc w:val="center"/>
        <w:rPr>
          <w:rFonts w:ascii="GHEA Grapalat" w:hAnsi="GHEA Grapalat"/>
          <w:b/>
        </w:rPr>
      </w:pPr>
    </w:p>
    <w:p w14:paraId="6EBFA824" w14:textId="77777777" w:rsidR="005B5B3E" w:rsidRDefault="005B5B3E" w:rsidP="005B5B3E">
      <w:pPr>
        <w:widowControl w:val="0"/>
        <w:ind w:left="567" w:right="565"/>
        <w:jc w:val="center"/>
        <w:rPr>
          <w:rFonts w:ascii="GHEA Grapalat" w:hAnsi="GHEA Grapalat"/>
          <w:b/>
        </w:rPr>
      </w:pPr>
    </w:p>
    <w:p w14:paraId="49A2536E" w14:textId="77777777" w:rsidR="005B5B3E" w:rsidRDefault="005B5B3E" w:rsidP="005B5B3E">
      <w:pPr>
        <w:widowControl w:val="0"/>
        <w:ind w:left="567" w:right="565"/>
        <w:jc w:val="center"/>
        <w:rPr>
          <w:rFonts w:ascii="GHEA Grapalat" w:hAnsi="GHEA Grapalat"/>
          <w:b/>
        </w:rPr>
      </w:pPr>
    </w:p>
    <w:p w14:paraId="73678198" w14:textId="77777777" w:rsidR="005B5B3E" w:rsidRDefault="005B5B3E" w:rsidP="005B5B3E">
      <w:pPr>
        <w:widowControl w:val="0"/>
        <w:jc w:val="both"/>
        <w:rPr>
          <w:rFonts w:ascii="GHEA Grapalat" w:hAnsi="GHEA Grapalat"/>
        </w:rPr>
      </w:pPr>
      <w:r>
        <w:rPr>
          <w:rFonts w:ascii="GHEA Grapalat" w:hAnsi="GHEA Grapalat"/>
        </w:rPr>
        <w:br w:type="page"/>
      </w:r>
    </w:p>
    <w:p w14:paraId="64E38DDE"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5.2</w:t>
      </w:r>
    </w:p>
    <w:p w14:paraId="08C65BFD" w14:textId="4D7B20BA"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под кодом "</w:t>
      </w:r>
      <w:r w:rsidR="00C61A36">
        <w:rPr>
          <w:rFonts w:ascii="GHEA Grapalat" w:hAnsi="GHEA Grapalat"/>
          <w:b/>
          <w:sz w:val="24"/>
          <w:szCs w:val="24"/>
        </w:rPr>
        <w:t>EQ-GHAPDzB-</w:t>
      </w:r>
      <w:r w:rsidR="009613AA">
        <w:rPr>
          <w:rFonts w:ascii="GHEA Grapalat" w:hAnsi="GHEA Grapalat"/>
          <w:b/>
          <w:sz w:val="24"/>
          <w:szCs w:val="24"/>
        </w:rPr>
        <w:t>26/5</w:t>
      </w:r>
      <w:r>
        <w:rPr>
          <w:rFonts w:ascii="GHEA Grapalat" w:hAnsi="GHEA Grapalat"/>
          <w:b/>
          <w:sz w:val="24"/>
          <w:szCs w:val="24"/>
        </w:rPr>
        <w:t>"</w:t>
      </w:r>
      <w:r>
        <w:rPr>
          <w:rStyle w:val="FootnoteReference"/>
          <w:rFonts w:ascii="GHEA Grapalat" w:hAnsi="GHEA Grapalat"/>
          <w:b/>
          <w:sz w:val="24"/>
          <w:szCs w:val="24"/>
        </w:rPr>
        <w:footnoteReference w:customMarkFollows="1" w:id="17"/>
        <w:t>*</w:t>
      </w:r>
    </w:p>
    <w:p w14:paraId="3CC3A053" w14:textId="77777777" w:rsidR="005B5B3E" w:rsidRDefault="005B5B3E" w:rsidP="005B5B3E">
      <w:pPr>
        <w:widowControl w:val="0"/>
        <w:ind w:left="567" w:right="565"/>
        <w:jc w:val="center"/>
        <w:rPr>
          <w:rFonts w:ascii="GHEA Grapalat" w:hAnsi="GHEA Grapalat"/>
          <w:b/>
        </w:rPr>
      </w:pPr>
    </w:p>
    <w:p w14:paraId="37EA5875"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3450653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предоплаты)</w:t>
      </w:r>
    </w:p>
    <w:p w14:paraId="0B4780E4" w14:textId="77777777" w:rsidR="005B5B3E" w:rsidRDefault="005B5B3E" w:rsidP="005B5B3E">
      <w:pPr>
        <w:widowControl w:val="0"/>
        <w:ind w:left="567" w:right="565"/>
        <w:jc w:val="center"/>
        <w:rPr>
          <w:rFonts w:ascii="GHEA Grapalat" w:hAnsi="GHEA Grapalat"/>
          <w:b/>
        </w:rPr>
      </w:pPr>
    </w:p>
    <w:p w14:paraId="51286E1D" w14:textId="77777777" w:rsidR="005B5B3E" w:rsidRDefault="005B5B3E" w:rsidP="005B5B3E">
      <w:pPr>
        <w:pStyle w:val="NormalWeb"/>
        <w:shd w:val="clear" w:color="auto" w:fill="FFFFFF"/>
        <w:spacing w:before="0" w:beforeAutospacing="0" w:after="0" w:afterAutospacing="0"/>
        <w:jc w:val="both"/>
        <w:rPr>
          <w:rStyle w:val="Strong"/>
          <w:rFonts w:eastAsiaTheme="minorHAnsi" w:cstheme="minorBidi"/>
          <w:bCs w:val="0"/>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rPr>
        <w:t>___________</w:t>
      </w:r>
      <w:r>
        <w:rPr>
          <w:rFonts w:ascii="GHEA Grapalat" w:eastAsiaTheme="minorHAnsi" w:hAnsi="GHEA Grapalat" w:cstheme="minorBidi"/>
        </w:rPr>
        <w:t>заключаемым между</w:t>
      </w:r>
    </w:p>
    <w:p w14:paraId="17152CB9" w14:textId="77777777" w:rsidR="005B5B3E" w:rsidRDefault="005B5B3E" w:rsidP="005B5B3E">
      <w:pPr>
        <w:pStyle w:val="NormalWeb"/>
        <w:shd w:val="clear" w:color="auto" w:fill="FFFFFF"/>
        <w:spacing w:before="0" w:beforeAutospacing="0" w:after="0" w:afterAutospacing="0"/>
        <w:jc w:val="both"/>
        <w:rPr>
          <w:rFonts w:eastAsiaTheme="minorHAnsi"/>
        </w:rPr>
      </w:pPr>
      <w:r>
        <w:rPr>
          <w:rStyle w:val="Strong"/>
          <w:rFonts w:ascii="GHEA Grapalat" w:hAnsi="GHEA Grapalat"/>
          <w:sz w:val="20"/>
          <w:szCs w:val="20"/>
        </w:rPr>
        <w:t xml:space="preserve">                                                       </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w:t>
      </w:r>
      <w:r>
        <w:rPr>
          <w:rStyle w:val="Strong"/>
          <w:rFonts w:ascii="GHEA Grapalat" w:hAnsi="GHEA Grapalat"/>
          <w:sz w:val="16"/>
          <w:szCs w:val="16"/>
        </w:rPr>
        <w:t>номер заключаемого договора</w:t>
      </w:r>
      <w:r>
        <w:rPr>
          <w:rFonts w:ascii="GHEA Grapalat" w:eastAsiaTheme="minorHAnsi" w:hAnsi="GHEA Grapalat" w:cstheme="minorBidi"/>
        </w:rPr>
        <w:t xml:space="preserve"> </w:t>
      </w:r>
    </w:p>
    <w:p w14:paraId="2261750C" w14:textId="77777777" w:rsidR="005B5B3E" w:rsidRDefault="005B5B3E" w:rsidP="005B5B3E">
      <w:pPr>
        <w:pStyle w:val="NormalWeb"/>
        <w:shd w:val="clear" w:color="auto" w:fill="FFFFFF"/>
        <w:spacing w:before="0" w:beforeAutospacing="0" w:after="0" w:afterAutospacing="0"/>
        <w:ind w:left="-142"/>
        <w:rPr>
          <w:rStyle w:val="Strong"/>
          <w:b w:val="0"/>
          <w:bCs w:val="0"/>
          <w:sz w:val="20"/>
          <w:szCs w:val="20"/>
          <w:lang w:val="hy-AM"/>
        </w:rPr>
      </w:pPr>
      <w:r>
        <w:rPr>
          <w:rFonts w:ascii="GHEA Grapalat" w:hAnsi="GHEA Grapalat"/>
          <w:sz w:val="20"/>
          <w:szCs w:val="20"/>
          <w:u w:val="single"/>
        </w:rPr>
        <w:t>______________________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p>
    <w:p w14:paraId="0FD41DE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6"/>
          <w:szCs w:val="16"/>
        </w:rPr>
      </w:pPr>
      <w:r>
        <w:rPr>
          <w:rStyle w:val="Strong"/>
          <w:rFonts w:ascii="GHEA Grapalat" w:hAnsi="GHEA Grapalat"/>
          <w:sz w:val="18"/>
          <w:szCs w:val="18"/>
          <w:lang w:val="hy-AM"/>
        </w:rPr>
        <w:t xml:space="preserve"> </w:t>
      </w:r>
      <w:r>
        <w:rPr>
          <w:rStyle w:val="Strong"/>
          <w:rFonts w:ascii="GHEA Grapalat" w:hAnsi="GHEA Grapalat"/>
          <w:sz w:val="16"/>
          <w:szCs w:val="16"/>
        </w:rPr>
        <w:t>наименование заказчика                                                                  наименование отобранного участника</w:t>
      </w:r>
    </w:p>
    <w:p w14:paraId="578C313C"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16"/>
          <w:szCs w:val="16"/>
        </w:rPr>
        <w:t xml:space="preserve">                                                                </w:t>
      </w:r>
      <w:r>
        <w:rPr>
          <w:rStyle w:val="Strong"/>
          <w:rFonts w:ascii="GHEA Grapalat" w:hAnsi="GHEA Grapalat"/>
          <w:sz w:val="16"/>
          <w:szCs w:val="16"/>
          <w:lang w:val="hy-AM"/>
        </w:rPr>
        <w:tab/>
      </w:r>
    </w:p>
    <w:p w14:paraId="3849B07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rPr>
      </w:pPr>
      <w:r>
        <w:rPr>
          <w:rFonts w:eastAsiaTheme="minorHAnsi" w:cstheme="minorBidi"/>
        </w:rPr>
        <w:t>(</w:t>
      </w:r>
      <w:r>
        <w:rPr>
          <w:rFonts w:ascii="GHEA Grapalat" w:eastAsiaTheme="minorHAnsi" w:hAnsi="GHEA Grapalat" w:cstheme="minorBidi"/>
        </w:rPr>
        <w:t xml:space="preserve">далее-принципал). </w:t>
      </w:r>
    </w:p>
    <w:p w14:paraId="7E03FE73" w14:textId="77777777" w:rsidR="005B5B3E" w:rsidRDefault="005B5B3E" w:rsidP="005B5B3E">
      <w:pPr>
        <w:pStyle w:val="NormalWeb"/>
        <w:shd w:val="clear" w:color="auto" w:fill="FFFFFF"/>
        <w:spacing w:before="0" w:beforeAutospacing="0" w:after="0" w:afterAutospacing="0"/>
        <w:ind w:firstLine="375"/>
        <w:jc w:val="both"/>
        <w:rPr>
          <w:rStyle w:val="Strong"/>
          <w:lang w:val="hy-AM"/>
        </w:rPr>
      </w:pPr>
      <w:r>
        <w:rPr>
          <w:rStyle w:val="Strong"/>
          <w:rFonts w:ascii="GHEA Grapalat" w:hAnsi="GHEA Grapalat"/>
          <w:sz w:val="20"/>
          <w:szCs w:val="20"/>
          <w:lang w:val="hy-AM"/>
        </w:rPr>
        <w:tab/>
      </w:r>
    </w:p>
    <w:p w14:paraId="7A458293" w14:textId="77777777" w:rsidR="005B5B3E" w:rsidRDefault="005B5B3E" w:rsidP="005B5B3E">
      <w:pPr>
        <w:pStyle w:val="NormalWeb"/>
        <w:shd w:val="clear" w:color="auto" w:fill="FFFFFF"/>
        <w:spacing w:before="0" w:beforeAutospacing="0" w:after="0" w:afterAutospacing="0"/>
        <w:jc w:val="both"/>
        <w:rPr>
          <w:rFonts w:eastAsiaTheme="minorHAnsi" w:cstheme="minorBidi"/>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57AF4AE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7AD9190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5A1A8E2"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5D8DECF"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7BE89D0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25DC78EC" w14:textId="0935393A"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0706FE" w:rsidRPr="000706FE">
        <w:rPr>
          <w:rFonts w:ascii="GHEA Grapalat" w:eastAsiaTheme="minorHAnsi" w:hAnsi="GHEA Grapalat" w:cstheme="minorBidi"/>
        </w:rPr>
        <w:t xml:space="preserve"> </w:t>
      </w:r>
      <w:r w:rsidR="000706FE" w:rsidRPr="007F73AB">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284FA56C"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289FBBA"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28AB9BA"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04066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N________________________заключаемого  между  бенефициаром и  </w:t>
      </w:r>
    </w:p>
    <w:p w14:paraId="4875DA6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6C499F5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5F722C8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3A23678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7B466A45"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w:t>
      </w:r>
    </w:p>
    <w:p w14:paraId="5E4F6BA2" w14:textId="41709B3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1" w:history="1">
        <w:r w:rsidR="000706FE" w:rsidRPr="00D924A0">
          <w:rPr>
            <w:rStyle w:val="Hyperlink"/>
            <w:rFonts w:ascii="GHEA Grapalat" w:eastAsiaTheme="minorHAnsi" w:hAnsi="GHEA Grapalat" w:cstheme="minorBidi"/>
            <w:lang w:val="en-US"/>
          </w:rPr>
          <w:t>gor</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muradyan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yerevan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am</w:t>
        </w:r>
      </w:hyperlink>
      <w:r>
        <w:rPr>
          <w:rFonts w:ascii="GHEA Grapalat" w:eastAsiaTheme="minorHAnsi" w:hAnsi="GHEA Grapalat" w:cstheme="minorBidi"/>
        </w:rPr>
        <w:t>,</w:t>
      </w:r>
      <w:r w:rsidR="000706FE" w:rsidRPr="000706FE">
        <w:rPr>
          <w:rFonts w:ascii="GHEA Grapalat" w:eastAsiaTheme="minorHAnsi" w:hAnsi="GHEA Grapalat" w:cstheme="minorBidi"/>
        </w:rPr>
        <w:t xml:space="preserve"> </w:t>
      </w:r>
      <w:r>
        <w:rPr>
          <w:rFonts w:ascii="GHEA Grapalat" w:eastAsiaTheme="minorHAnsi" w:hAnsi="GHEA Grapalat" w:cstheme="minorBidi"/>
        </w:rPr>
        <w:t xml:space="preserve">указанный в </w:t>
      </w:r>
      <w:r>
        <w:rPr>
          <w:rFonts w:ascii="GHEA Grapalat" w:eastAsiaTheme="minorHAnsi" w:hAnsi="GHEA Grapalat" w:cstheme="minorBidi"/>
        </w:rPr>
        <w:lastRenderedPageBreak/>
        <w:t>приглашении к процедуре закупок, организованной с целью заключения договора упомянутого в пункте 1 настоящей гарантии.</w:t>
      </w:r>
    </w:p>
    <w:p w14:paraId="0161511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D70006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CD03C2"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0015E44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62E291B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28FC80C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E5C5C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7EE27CC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D9AB6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691181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755C80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20E78BB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DE69BED"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42F8CDC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5DFA4C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4D91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8CBBE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B6ADA7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12. 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D4B9F9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Pr>
          <w:rFonts w:ascii="GHEA Grapalat" w:eastAsiaTheme="minorHAnsi" w:hAnsi="GHEA Grapalat" w:cstheme="minorBidi"/>
        </w:rPr>
        <w:t xml:space="preserve">                                             </w:t>
      </w:r>
      <w:r>
        <w:rPr>
          <w:rFonts w:ascii="GHEA Grapalat" w:eastAsiaTheme="minorHAnsi" w:hAnsi="GHEA Grapalat" w:cstheme="minorBidi"/>
          <w:sz w:val="16"/>
          <w:szCs w:val="16"/>
        </w:rPr>
        <w:t>код процедуры</w:t>
      </w:r>
    </w:p>
    <w:p w14:paraId="3935F23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59B099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07CADFBD"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CF603E5"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001E7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09C9C0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319D31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60C3F57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8ABDE75" w14:textId="77777777" w:rsidR="005B5B3E" w:rsidRDefault="005B5B3E" w:rsidP="005B5B3E">
      <w:pPr>
        <w:widowControl w:val="0"/>
        <w:ind w:left="567" w:right="565"/>
        <w:jc w:val="center"/>
        <w:rPr>
          <w:rFonts w:ascii="GHEA Grapalat" w:hAnsi="GHEA Grapalat"/>
          <w:b/>
          <w:lang w:val="hy-AM"/>
        </w:rPr>
      </w:pPr>
    </w:p>
    <w:p w14:paraId="54820DF6" w14:textId="77777777" w:rsidR="005B5B3E" w:rsidRDefault="005B5B3E" w:rsidP="005B5B3E">
      <w:pPr>
        <w:widowControl w:val="0"/>
        <w:ind w:left="567" w:right="565"/>
        <w:jc w:val="center"/>
        <w:rPr>
          <w:rFonts w:ascii="GHEA Grapalat" w:hAnsi="GHEA Grapalat"/>
          <w:b/>
        </w:rPr>
      </w:pPr>
    </w:p>
    <w:p w14:paraId="1C5E7FF2" w14:textId="77777777" w:rsidR="005B5B3E" w:rsidRDefault="005B5B3E" w:rsidP="005B5B3E">
      <w:pPr>
        <w:rPr>
          <w:rFonts w:ascii="GHEA Grapalat" w:hAnsi="GHEA Grapalat"/>
          <w:b/>
        </w:rPr>
      </w:pPr>
      <w:r>
        <w:rPr>
          <w:rFonts w:ascii="GHEA Grapalat" w:hAnsi="GHEA Grapalat"/>
          <w:b/>
        </w:rPr>
        <w:br w:type="page"/>
      </w:r>
    </w:p>
    <w:p w14:paraId="705F17C4" w14:textId="77777777"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lastRenderedPageBreak/>
        <w:t>Приложение № 6</w:t>
      </w:r>
    </w:p>
    <w:p w14:paraId="0B1FA488" w14:textId="20CF4123"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t>к Приглашению на электронный аукцион</w:t>
      </w:r>
      <w:r>
        <w:rPr>
          <w:rFonts w:ascii="GHEA Grapalat" w:hAnsi="GHEA Grapalat" w:cs="Sylfaen"/>
          <w:b/>
          <w:sz w:val="24"/>
          <w:szCs w:val="24"/>
        </w:rPr>
        <w:br/>
      </w:r>
      <w:r>
        <w:rPr>
          <w:rFonts w:ascii="GHEA Grapalat" w:hAnsi="GHEA Grapalat"/>
          <w:b/>
          <w:sz w:val="24"/>
          <w:szCs w:val="24"/>
        </w:rPr>
        <w:t>под кодом "</w:t>
      </w:r>
      <w:r w:rsidR="00C61A36">
        <w:rPr>
          <w:rFonts w:ascii="GHEA Grapalat" w:hAnsi="GHEA Grapalat"/>
          <w:b/>
          <w:sz w:val="24"/>
          <w:szCs w:val="24"/>
        </w:rPr>
        <w:t>EQ-GHAPDzB-</w:t>
      </w:r>
      <w:r w:rsidR="009613AA">
        <w:rPr>
          <w:rFonts w:ascii="GHEA Grapalat" w:hAnsi="GHEA Grapalat"/>
          <w:b/>
          <w:sz w:val="24"/>
          <w:szCs w:val="24"/>
        </w:rPr>
        <w:t>26/5</w:t>
      </w:r>
      <w:r>
        <w:rPr>
          <w:rFonts w:ascii="GHEA Grapalat" w:hAnsi="GHEA Grapalat"/>
          <w:b/>
          <w:sz w:val="24"/>
          <w:szCs w:val="24"/>
        </w:rPr>
        <w:t>"</w:t>
      </w:r>
      <w:r>
        <w:rPr>
          <w:rStyle w:val="FootnoteReference"/>
          <w:rFonts w:ascii="GHEA Grapalat" w:hAnsi="GHEA Grapalat"/>
          <w:b/>
          <w:sz w:val="24"/>
          <w:szCs w:val="24"/>
        </w:rPr>
        <w:footnoteReference w:customMarkFollows="1" w:id="18"/>
        <w:t>*</w:t>
      </w:r>
    </w:p>
    <w:p w14:paraId="57F79F4A" w14:textId="77777777" w:rsidR="005B5B3E" w:rsidRDefault="005B5B3E" w:rsidP="005B5B3E">
      <w:pPr>
        <w:widowControl w:val="0"/>
        <w:ind w:left="-142" w:firstLine="142"/>
        <w:jc w:val="center"/>
        <w:rPr>
          <w:rFonts w:ascii="GHEA Grapalat" w:hAnsi="GHEA Grapalat"/>
          <w:i/>
        </w:rPr>
      </w:pPr>
    </w:p>
    <w:p w14:paraId="06600E51" w14:textId="2B83838B" w:rsidR="005B5B3E" w:rsidRDefault="005B5B3E" w:rsidP="005B5B3E">
      <w:pPr>
        <w:widowControl w:val="0"/>
        <w:ind w:left="-142" w:firstLine="142"/>
        <w:jc w:val="center"/>
        <w:rPr>
          <w:rFonts w:ascii="GHEA Grapalat" w:hAnsi="GHEA Grapalat" w:cs="Times Armenian"/>
          <w:b/>
        </w:rPr>
      </w:pPr>
      <w:r>
        <w:rPr>
          <w:rFonts w:ascii="GHEA Grapalat" w:hAnsi="GHEA Grapalat"/>
          <w:b/>
        </w:rPr>
        <w:t>ДОГОВОР</w:t>
      </w:r>
      <w:r w:rsidR="00511311">
        <w:rPr>
          <w:rFonts w:ascii="GHEA Grapalat" w:hAnsi="GHEA Grapalat"/>
          <w:b/>
          <w:lang w:val="en-US"/>
        </w:rPr>
        <w:t xml:space="preserve"> </w:t>
      </w:r>
      <w:r>
        <w:rPr>
          <w:rFonts w:ascii="GHEA Grapalat" w:hAnsi="GHEA Grapalat"/>
          <w:b/>
        </w:rPr>
        <w:t xml:space="preserve">ПОСТАВКИ ТОВАРА </w:t>
      </w:r>
    </w:p>
    <w:p w14:paraId="2E11FE10" w14:textId="77777777" w:rsidR="005B5B3E" w:rsidRDefault="005B5B3E" w:rsidP="005B5B3E">
      <w:pPr>
        <w:widowControl w:val="0"/>
        <w:ind w:left="-142" w:firstLine="142"/>
        <w:jc w:val="center"/>
        <w:rPr>
          <w:rFonts w:ascii="GHEA Grapalat" w:hAnsi="GHEA Grapalat"/>
          <w:b/>
          <w:u w:val="single"/>
        </w:rPr>
      </w:pPr>
      <w:r>
        <w:rPr>
          <w:rFonts w:ascii="GHEA Grapalat" w:hAnsi="GHEA Grapalat"/>
          <w:b/>
        </w:rPr>
        <w:t>№ ____________________</w:t>
      </w:r>
    </w:p>
    <w:p w14:paraId="034C6DFA" w14:textId="77777777" w:rsidR="005B5B3E" w:rsidRDefault="005B5B3E" w:rsidP="005B5B3E">
      <w:pPr>
        <w:widowControl w:val="0"/>
        <w:jc w:val="center"/>
        <w:rPr>
          <w:rFonts w:ascii="GHEA Grapalat" w:hAnsi="GHEA Grapalat" w:cs="Sylfaen"/>
          <w:lang w:val="en-U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5B5B3E" w14:paraId="198866CB" w14:textId="77777777" w:rsidTr="005B5B3E">
        <w:tc>
          <w:tcPr>
            <w:tcW w:w="4643" w:type="dxa"/>
            <w:hideMark/>
          </w:tcPr>
          <w:p w14:paraId="2623D235" w14:textId="77777777" w:rsidR="005B5B3E" w:rsidRDefault="005B5B3E" w:rsidP="005B5B3E">
            <w:pPr>
              <w:widowControl w:val="0"/>
              <w:rPr>
                <w:rFonts w:ascii="GHEA Grapalat" w:hAnsi="GHEA Grapalat" w:cs="Sylfaen"/>
                <w:lang w:val="en-US"/>
              </w:rPr>
            </w:pPr>
            <w:r>
              <w:rPr>
                <w:rFonts w:ascii="GHEA Grapalat" w:hAnsi="GHEA Grapalat"/>
                <w:lang w:val="en-US"/>
              </w:rPr>
              <w:tab/>
            </w:r>
            <w:r>
              <w:rPr>
                <w:rFonts w:ascii="GHEA Grapalat" w:hAnsi="GHEA Grapalat"/>
              </w:rPr>
              <w:t>г</w:t>
            </w:r>
          </w:p>
        </w:tc>
        <w:tc>
          <w:tcPr>
            <w:tcW w:w="4643" w:type="dxa"/>
            <w:hideMark/>
          </w:tcPr>
          <w:p w14:paraId="4744128C" w14:textId="77777777" w:rsidR="005B5B3E" w:rsidRDefault="005B5B3E" w:rsidP="005B5B3E">
            <w:pPr>
              <w:widowControl w:val="0"/>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t xml:space="preserve"> </w:t>
            </w:r>
            <w:r>
              <w:rPr>
                <w:rFonts w:ascii="GHEA Grapalat" w:hAnsi="GHEA Grapalat"/>
              </w:rPr>
              <w:t>20</w:t>
            </w:r>
            <w:r>
              <w:rPr>
                <w:rFonts w:ascii="GHEA Grapalat" w:hAnsi="GHEA Grapalat"/>
                <w:lang w:val="en-US"/>
              </w:rPr>
              <w:tab/>
            </w:r>
            <w:r>
              <w:rPr>
                <w:rFonts w:ascii="GHEA Grapalat" w:hAnsi="GHEA Grapalat"/>
              </w:rPr>
              <w:t>г.</w:t>
            </w:r>
          </w:p>
        </w:tc>
      </w:tr>
    </w:tbl>
    <w:p w14:paraId="20DC3CBC" w14:textId="77777777" w:rsidR="005B5B3E" w:rsidRDefault="005B5B3E" w:rsidP="005B5B3E">
      <w:pPr>
        <w:widowControl w:val="0"/>
        <w:tabs>
          <w:tab w:val="left" w:pos="720"/>
          <w:tab w:val="left" w:pos="1440"/>
          <w:tab w:val="left" w:pos="8865"/>
        </w:tabs>
        <w:jc w:val="center"/>
        <w:rPr>
          <w:rFonts w:ascii="GHEA Grapalat" w:hAnsi="GHEA Grapalat" w:cs="Sylfaen"/>
        </w:rPr>
      </w:pPr>
    </w:p>
    <w:p w14:paraId="3C12BA9C" w14:textId="77777777" w:rsidR="005B5B3E" w:rsidRDefault="005B5B3E" w:rsidP="005B5B3E">
      <w:pPr>
        <w:widowControl w:val="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58DC2FF" w14:textId="77777777" w:rsidR="005B5B3E" w:rsidRDefault="005B5B3E" w:rsidP="005B5B3E">
      <w:pPr>
        <w:widowControl w:val="0"/>
        <w:ind w:firstLine="709"/>
        <w:jc w:val="both"/>
        <w:rPr>
          <w:rFonts w:ascii="GHEA Grapalat" w:hAnsi="GHEA Grapalat"/>
          <w:b/>
        </w:rPr>
      </w:pPr>
    </w:p>
    <w:p w14:paraId="1A7E7FB0" w14:textId="77777777" w:rsidR="005B5B3E" w:rsidRDefault="005B5B3E" w:rsidP="005B5B3E">
      <w:pPr>
        <w:widowControl w:val="0"/>
        <w:jc w:val="center"/>
        <w:rPr>
          <w:rFonts w:ascii="GHEA Grapalat" w:hAnsi="GHEA Grapalat" w:cs="Times Armenian"/>
          <w:b/>
        </w:rPr>
      </w:pPr>
      <w:r>
        <w:rPr>
          <w:rFonts w:ascii="GHEA Grapalat" w:hAnsi="GHEA Grapalat"/>
          <w:b/>
        </w:rPr>
        <w:t>1. ПРЕДМЕТ ДОГОВОРА</w:t>
      </w:r>
    </w:p>
    <w:p w14:paraId="01F54E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1.1.</w:t>
      </w:r>
      <w:r>
        <w:rPr>
          <w:rFonts w:ascii="GHEA Grapalat" w:hAnsi="GHEA Grapalat"/>
        </w:rPr>
        <w:tab/>
      </w:r>
      <w:r>
        <w:rPr>
          <w:rFonts w:ascii="GHEA Grapalat" w:hAnsi="GHEA Grapalat"/>
          <w:spacing w:val="6"/>
        </w:rPr>
        <w:t>Продавец обязуется в установленном настоящим Договором (далее</w:t>
      </w:r>
      <w:r>
        <w:rPr>
          <w:rFonts w:ascii="Courier New" w:hAnsi="Courier New" w:cs="Courier New"/>
          <w:spacing w:val="6"/>
          <w:lang w:val="en-US"/>
        </w:rPr>
        <w:t> </w:t>
      </w:r>
      <w:r>
        <w:rPr>
          <w:rFonts w:ascii="GHEA Grapalat" w:hAnsi="GHEA Grapalat"/>
          <w:spacing w:val="6"/>
        </w:rPr>
        <w:t xml:space="preserve">— договор) </w:t>
      </w:r>
      <w:r>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AD5C868" w14:textId="77777777" w:rsidR="005B5B3E" w:rsidRDefault="005B5B3E" w:rsidP="005B5B3E">
      <w:pPr>
        <w:widowControl w:val="0"/>
        <w:ind w:firstLine="709"/>
        <w:jc w:val="both"/>
        <w:rPr>
          <w:rFonts w:ascii="GHEA Grapalat" w:hAnsi="GHEA Grapalat" w:cs="Times Armenian"/>
        </w:rPr>
      </w:pPr>
    </w:p>
    <w:p w14:paraId="367622CA" w14:textId="77777777" w:rsidR="005B5B3E" w:rsidRDefault="005B5B3E" w:rsidP="005B5B3E">
      <w:pPr>
        <w:widowControl w:val="0"/>
        <w:jc w:val="center"/>
        <w:rPr>
          <w:rFonts w:ascii="GHEA Grapalat" w:hAnsi="GHEA Grapalat"/>
          <w:b/>
        </w:rPr>
      </w:pPr>
      <w:r>
        <w:rPr>
          <w:rFonts w:ascii="GHEA Grapalat" w:hAnsi="GHEA Grapalat"/>
          <w:b/>
        </w:rPr>
        <w:t>2.ПРАВА И ОБЯЗАННОСТИ СТОРОН</w:t>
      </w:r>
    </w:p>
    <w:p w14:paraId="6D21642A"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14:paraId="350C95B8" w14:textId="4A77B4EA" w:rsidR="005B5B3E" w:rsidRDefault="005B5B3E" w:rsidP="005B5B3E">
      <w:pPr>
        <w:widowControl w:val="0"/>
        <w:tabs>
          <w:tab w:val="left" w:pos="1276"/>
        </w:tabs>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lang w:val="en-US"/>
        </w:rPr>
        <w:t> </w:t>
      </w:r>
      <w:r>
        <w:rPr>
          <w:rFonts w:ascii="GHEA Grapalat" w:hAnsi="GHEA Grapalat"/>
        </w:rPr>
        <w:t xml:space="preserve">установленный договором срок, если сроки поставки были нарушены более чем на </w:t>
      </w:r>
      <w:r w:rsidR="00CE2421" w:rsidRPr="00CE2421">
        <w:rPr>
          <w:rFonts w:ascii="GHEA Grapalat" w:hAnsi="GHEA Grapalat"/>
        </w:rPr>
        <w:t>5</w:t>
      </w:r>
      <w:r>
        <w:rPr>
          <w:rFonts w:ascii="GHEA Grapalat" w:hAnsi="GHEA Grapalat"/>
        </w:rPr>
        <w:t xml:space="preserve"> дней.</w:t>
      </w:r>
    </w:p>
    <w:p w14:paraId="3ED894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15C2F89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14:paraId="73C838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329EA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14:paraId="5A0D1A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14:paraId="43CEE9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14:paraId="73DA700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08394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2.1.4.</w:t>
      </w:r>
      <w:r>
        <w:rPr>
          <w:rFonts w:ascii="GHEA Grapalat" w:hAnsi="GHEA Grapalat"/>
        </w:rPr>
        <w:tab/>
        <w:t xml:space="preserve">Если передан товар с нарушением условия его вида, по своему </w:t>
      </w:r>
      <w:r>
        <w:rPr>
          <w:rFonts w:ascii="GHEA Grapalat" w:hAnsi="GHEA Grapalat"/>
        </w:rPr>
        <w:lastRenderedPageBreak/>
        <w:t>усмотрению:</w:t>
      </w:r>
    </w:p>
    <w:p w14:paraId="3C89000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14:paraId="6ED2D3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29114F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lang w:val="en-US"/>
        </w:rPr>
        <w:t> </w:t>
      </w:r>
      <w:r>
        <w:rPr>
          <w:rFonts w:ascii="GHEA Grapalat" w:hAnsi="GHEA Grapalat"/>
        </w:rPr>
        <w:t>виду.</w:t>
      </w:r>
    </w:p>
    <w:p w14:paraId="1822CB1F"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9D728E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lang w:val="en-US"/>
        </w:rPr>
        <w:t>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E48C1B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683C723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14:paraId="71F718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2F7C6280" w14:textId="74EC4AA3"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сроки поставки товара нарушены более чем на </w:t>
      </w:r>
      <w:r w:rsidR="00CE2421" w:rsidRPr="00CE2421">
        <w:rPr>
          <w:rFonts w:ascii="GHEA Grapalat" w:hAnsi="GHEA Grapalat"/>
        </w:rPr>
        <w:t>5</w:t>
      </w:r>
      <w:r>
        <w:rPr>
          <w:rFonts w:ascii="GHEA Grapalat" w:hAnsi="GHEA Grapalat"/>
        </w:rPr>
        <w:t xml:space="preserve"> дней;</w:t>
      </w:r>
    </w:p>
    <w:p w14:paraId="51DB948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lang w:val="en-US"/>
        </w:rPr>
        <w:t> </w:t>
      </w:r>
      <w:r>
        <w:rPr>
          <w:rFonts w:ascii="GHEA Grapalat" w:hAnsi="GHEA Grapalat"/>
        </w:rPr>
        <w:t>выявленных дефектах.</w:t>
      </w:r>
    </w:p>
    <w:p w14:paraId="6FDECD12" w14:textId="27F83F16" w:rsidR="005B5B3E" w:rsidRDefault="005B5B3E" w:rsidP="005B5B3E">
      <w:pPr>
        <w:widowControl w:val="0"/>
        <w:tabs>
          <w:tab w:val="left" w:pos="1134"/>
        </w:tabs>
        <w:ind w:firstLine="567"/>
        <w:jc w:val="both"/>
        <w:rPr>
          <w:rFonts w:ascii="GHEA Grapalat" w:hAnsi="GHEA Grapalat"/>
          <w:b/>
        </w:rPr>
      </w:pPr>
      <w:r>
        <w:rPr>
          <w:rFonts w:ascii="GHEA Grapalat" w:hAnsi="GHEA Grapalat"/>
          <w:b/>
        </w:rPr>
        <w:t>2.2.</w:t>
      </w:r>
      <w:r>
        <w:rPr>
          <w:rFonts w:ascii="GHEA Grapalat" w:hAnsi="GHEA Grapalat"/>
          <w:b/>
        </w:rPr>
        <w:tab/>
      </w:r>
      <w:r w:rsidR="00CE2421" w:rsidRPr="009F2B87">
        <w:rPr>
          <w:rFonts w:ascii="GHEA Grapalat" w:hAnsi="GHEA Grapalat"/>
          <w:b/>
        </w:rPr>
        <w:t xml:space="preserve"> </w:t>
      </w:r>
      <w:r>
        <w:rPr>
          <w:rFonts w:ascii="GHEA Grapalat" w:hAnsi="GHEA Grapalat"/>
          <w:b/>
        </w:rPr>
        <w:t>Покупатель обязан:</w:t>
      </w:r>
    </w:p>
    <w:p w14:paraId="516E224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0926BA1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DBCECB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3D176A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5C1C68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5E9E510" w14:textId="77777777" w:rsidR="005B5B3E" w:rsidRDefault="005B5B3E" w:rsidP="005B5B3E">
      <w:pPr>
        <w:widowControl w:val="0"/>
        <w:tabs>
          <w:tab w:val="left" w:pos="1276"/>
        </w:tabs>
        <w:ind w:firstLine="567"/>
        <w:jc w:val="both"/>
        <w:rPr>
          <w:rFonts w:ascii="GHEA Grapalat" w:hAnsi="GHEA Grapalat"/>
          <w:b/>
        </w:rPr>
      </w:pPr>
      <w:r>
        <w:rPr>
          <w:rFonts w:ascii="GHEA Grapalat" w:hAnsi="GHEA Grapalat"/>
          <w:b/>
        </w:rPr>
        <w:t>2.3.</w:t>
      </w:r>
      <w:r>
        <w:rPr>
          <w:rFonts w:ascii="GHEA Grapalat" w:hAnsi="GHEA Grapalat"/>
          <w:b/>
        </w:rPr>
        <w:tab/>
        <w:t>Продавец имеет право:</w:t>
      </w:r>
    </w:p>
    <w:p w14:paraId="79055D3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w:t>
      </w:r>
      <w:r>
        <w:rPr>
          <w:rFonts w:ascii="GHEA Grapalat" w:hAnsi="GHEA Grapalat"/>
        </w:rPr>
        <w:lastRenderedPageBreak/>
        <w:t xml:space="preserve">предусмотренные договором порядке, объемах, сроки и по адресу. </w:t>
      </w:r>
    </w:p>
    <w:p w14:paraId="5DD709D5"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DA1296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4ABDA237" w14:textId="77777777" w:rsidR="005B5B3E" w:rsidRDefault="005B5B3E" w:rsidP="005B5B3E">
      <w:pPr>
        <w:widowControl w:val="0"/>
        <w:tabs>
          <w:tab w:val="left" w:pos="1560"/>
        </w:tabs>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14:paraId="6804FD5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14:paraId="2278830C"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2.4.</w:t>
      </w:r>
      <w:r>
        <w:rPr>
          <w:rFonts w:ascii="GHEA Grapalat" w:hAnsi="GHEA Grapalat"/>
          <w:b/>
        </w:rPr>
        <w:tab/>
        <w:t>Продавец обязан:</w:t>
      </w:r>
    </w:p>
    <w:p w14:paraId="044827E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14:paraId="5F3043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59AAC7F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14:paraId="07C64C0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2.4.4.</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D5EDD8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2.4.5.</w:t>
      </w:r>
      <w:r>
        <w:rPr>
          <w:rFonts w:ascii="GHEA Grapalat" w:hAnsi="GHEA Grapalat"/>
        </w:rPr>
        <w:tab/>
        <w:t>В случае допущения недопоставки, в установленном договором порядке восполнять недопоставку.</w:t>
      </w:r>
    </w:p>
    <w:p w14:paraId="1B65D7C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2.4.6.</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D14465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2.4.7.</w:t>
      </w:r>
      <w:r>
        <w:rPr>
          <w:rFonts w:ascii="GHEA Grapalat" w:hAnsi="GHEA Grapalat"/>
        </w:rPr>
        <w:tab/>
        <w:t>В предусмотренных договором случаях уплачивать предусмотренные пунктами 6.2 и 6.3 договора пеню и штраф.</w:t>
      </w:r>
    </w:p>
    <w:p w14:paraId="7DDC19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2.4.8.</w:t>
      </w:r>
      <w:r>
        <w:rPr>
          <w:rFonts w:ascii="GHEA Grapalat" w:hAnsi="GHEA Grapalat"/>
        </w:rPr>
        <w:tab/>
        <w:t>Передавать Покупателю принадлежности товара и соответствующие документы.</w:t>
      </w:r>
    </w:p>
    <w:p w14:paraId="7FC85AE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2.4.9.</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454A7A3" w14:textId="77777777" w:rsidR="005B5B3E" w:rsidRDefault="005B5B3E" w:rsidP="005B5B3E">
      <w:pPr>
        <w:widowControl w:val="0"/>
        <w:tabs>
          <w:tab w:val="left" w:pos="1418"/>
        </w:tabs>
        <w:ind w:firstLine="567"/>
        <w:jc w:val="both"/>
        <w:rPr>
          <w:rFonts w:ascii="GHEA Grapalat" w:hAnsi="GHEA Grapalat"/>
        </w:rPr>
      </w:pPr>
      <w:r>
        <w:rPr>
          <w:rFonts w:ascii="GHEA Grapalat" w:hAnsi="GHEA Grapalat"/>
        </w:rPr>
        <w:t>2.4.10.</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AFEFF4"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w:t>
      </w:r>
    </w:p>
    <w:p w14:paraId="3E955861"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3. ЦЕНА ДОГОВОРА И ПОРЯДОК ОПЛАТЫ</w:t>
      </w:r>
    </w:p>
    <w:p w14:paraId="026C5B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FootnoteReference"/>
          <w:rFonts w:ascii="GHEA Grapalat" w:hAnsi="GHEA Grapalat"/>
        </w:rPr>
        <w:footnoteReference w:customMarkFollows="1" w:id="19"/>
        <w:t>18</w:t>
      </w:r>
      <w:r>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Pr>
          <w:rFonts w:ascii="GHEA Grapalat" w:hAnsi="GHEA Grapalat"/>
        </w:rPr>
        <w:lastRenderedPageBreak/>
        <w:t>ожидаемую прибыль.</w:t>
      </w:r>
    </w:p>
    <w:p w14:paraId="11EEDFF1" w14:textId="77777777" w:rsidR="005B5B3E" w:rsidRDefault="005B5B3E" w:rsidP="005B5B3E">
      <w:pPr>
        <w:widowControl w:val="0"/>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14:paraId="1411D395" w14:textId="33361BE4" w:rsidR="005B5B3E" w:rsidRDefault="005B5B3E" w:rsidP="005B5B3E">
      <w:pPr>
        <w:widowControl w:val="0"/>
        <w:tabs>
          <w:tab w:val="left" w:pos="1134"/>
        </w:tabs>
        <w:ind w:firstLine="567"/>
        <w:jc w:val="both"/>
        <w:rPr>
          <w:rFonts w:ascii="GHEA Grapalat" w:hAnsi="GHEA Grapalat"/>
        </w:rPr>
      </w:pPr>
      <w:r>
        <w:rPr>
          <w:rFonts w:ascii="GHEA Grapalat" w:hAnsi="GHEA Grapalat"/>
        </w:rPr>
        <w:t>3.2.</w:t>
      </w:r>
      <w:r>
        <w:rPr>
          <w:rFonts w:ascii="GHEA Grapalat" w:hAnsi="GHEA Grapalat"/>
        </w:rPr>
        <w:tab/>
      </w:r>
      <w:r w:rsidR="00CE2421" w:rsidRPr="00B138F3">
        <w:rPr>
          <w:rFonts w:ascii="GHEA Grapalat" w:hAnsi="GHEA Grapalat"/>
        </w:rPr>
        <w:t>Покупатель</w:t>
      </w:r>
      <w:r w:rsidR="00CE2421">
        <w:rPr>
          <w:rFonts w:ascii="GHEA Grapalat" w:hAnsi="GHEA Grapalat"/>
        </w:rPr>
        <w:t xml:space="preserve"> п</w:t>
      </w:r>
      <w:r w:rsidR="00CE2421" w:rsidRPr="00CA379F">
        <w:rPr>
          <w:rFonts w:ascii="GHEA Grapalat" w:hAnsi="GHEA Grapalat"/>
        </w:rPr>
        <w:t>осле предусмотрения финансовых средств для исполнения договора</w:t>
      </w:r>
      <w:r w:rsidR="00CE2421" w:rsidRPr="00B138F3">
        <w:rPr>
          <w:rFonts w:ascii="GHEA Grapalat" w:hAnsi="GHEA Grapalat"/>
        </w:rPr>
        <w:t xml:space="preserve"> перечисляет сумму в размере до </w:t>
      </w:r>
      <w:r w:rsidR="00CE2421">
        <w:rPr>
          <w:rFonts w:ascii="GHEA Grapalat" w:hAnsi="GHEA Grapalat"/>
        </w:rPr>
        <w:t>10%</w:t>
      </w:r>
      <w:r w:rsidR="00CE2421" w:rsidRPr="00B138F3">
        <w:rPr>
          <w:rFonts w:ascii="GHEA Grapalat" w:hAnsi="GHEA Grapalat"/>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00CE2421" w:rsidRPr="00750E05">
        <w:rPr>
          <w:rFonts w:ascii="GHEA Grapalat" w:hAnsi="GHEA Grapalat"/>
        </w:rPr>
        <w:t>Продавцу не</w:t>
      </w:r>
      <w:r w:rsidR="00CE2421" w:rsidRPr="00B138F3">
        <w:rPr>
          <w:rFonts w:ascii="GHEA Grapalat" w:hAnsi="GHEA Grapalat"/>
        </w:rPr>
        <w:t xml:space="preserve"> производятся</w:t>
      </w:r>
      <w:r>
        <w:rPr>
          <w:rFonts w:ascii="GHEA Grapalat" w:hAnsi="GHEA Grapalat"/>
        </w:rPr>
        <w:t>.</w:t>
      </w:r>
      <w:r>
        <w:rPr>
          <w:rStyle w:val="FootnoteReference"/>
          <w:rFonts w:ascii="GHEA Grapalat" w:hAnsi="GHEA Grapalat"/>
        </w:rPr>
        <w:footnoteReference w:customMarkFollows="1" w:id="20"/>
        <w:t>19</w:t>
      </w:r>
    </w:p>
    <w:p w14:paraId="0AEEB9FF" w14:textId="52FA0A80" w:rsidR="005B5B3E" w:rsidRDefault="005B5B3E" w:rsidP="005B5B3E">
      <w:pPr>
        <w:widowControl w:val="0"/>
        <w:tabs>
          <w:tab w:val="left" w:pos="1134"/>
        </w:tabs>
        <w:ind w:firstLine="567"/>
        <w:jc w:val="both"/>
        <w:rPr>
          <w:rFonts w:ascii="GHEA Grapalat" w:hAnsi="GHEA Grapalat"/>
        </w:rPr>
      </w:pPr>
      <w:r>
        <w:rPr>
          <w:rFonts w:ascii="GHEA Grapalat" w:hAnsi="GHEA Grapalat"/>
        </w:rPr>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lang w:val="en-US"/>
        </w:rPr>
        <w:t> </w:t>
      </w:r>
      <w:r>
        <w:rPr>
          <w:rFonts w:ascii="GHEA Grapalat" w:hAnsi="GHEA Grapalat"/>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Pr>
          <w:rFonts w:ascii="Courier New" w:hAnsi="Courier New" w:cs="Courier New"/>
          <w:lang w:val="en-US"/>
        </w:rPr>
        <w:t> </w:t>
      </w:r>
      <w:r>
        <w:rPr>
          <w:rFonts w:ascii="GHEA Grapalat" w:hAnsi="GHEA Grapalat"/>
        </w:rPr>
        <w:t xml:space="preserve">не позднее   </w:t>
      </w:r>
      <w:r w:rsidR="00536306">
        <w:rPr>
          <w:rFonts w:ascii="GHEA Grapalat" w:hAnsi="GHEA Grapalat"/>
          <w:lang w:val="hy-AM"/>
        </w:rPr>
        <w:t>25</w:t>
      </w:r>
      <w:r>
        <w:rPr>
          <w:rFonts w:ascii="GHEA Grapalat" w:hAnsi="GHEA Grapalat"/>
        </w:rPr>
        <w:t>- ого  декабря данного года.</w:t>
      </w:r>
    </w:p>
    <w:p w14:paraId="03622E54" w14:textId="77777777"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rPr>
        <w:t>19,1</w:t>
      </w:r>
      <w:r>
        <w:rPr>
          <w:rFonts w:ascii="GHEA Grapalat" w:hAnsi="GHEA Grapalat"/>
        </w:rPr>
        <w:t>.</w:t>
      </w:r>
      <w:r>
        <w:rPr>
          <w:rFonts w:ascii="GHEA Grapalat" w:hAnsi="GHEA Grapalat"/>
          <w:lang w:val="hy-AM"/>
        </w:rPr>
        <w:t xml:space="preserve"> </w:t>
      </w:r>
      <w:r>
        <w:rPr>
          <w:rFonts w:ascii="GHEA Grapalat" w:hAnsi="GHEA Grapalat"/>
        </w:rPr>
        <w:t xml:space="preserve"> </w:t>
      </w:r>
    </w:p>
    <w:p w14:paraId="6897F2F4" w14:textId="77777777" w:rsidR="005B5B3E" w:rsidRDefault="005B5B3E" w:rsidP="005B5B3E">
      <w:pPr>
        <w:widowControl w:val="0"/>
        <w:ind w:firstLine="720"/>
        <w:jc w:val="both"/>
        <w:rPr>
          <w:rFonts w:ascii="GHEA Grapalat" w:hAnsi="GHEA Grapalat" w:cs="Sylfaen"/>
          <w:i/>
          <w:u w:val="single"/>
          <w:lang w:val="hy-AM"/>
        </w:rPr>
      </w:pPr>
    </w:p>
    <w:p w14:paraId="28505B73" w14:textId="77777777" w:rsidR="005B5B3E" w:rsidRDefault="005B5B3E" w:rsidP="005B5B3E">
      <w:pPr>
        <w:widowControl w:val="0"/>
        <w:jc w:val="center"/>
        <w:rPr>
          <w:rFonts w:ascii="GHEA Grapalat" w:hAnsi="GHEA Grapalat"/>
          <w:b/>
        </w:rPr>
      </w:pPr>
      <w:r>
        <w:rPr>
          <w:rFonts w:ascii="GHEA Grapalat" w:hAnsi="GHEA Grapalat"/>
          <w:b/>
        </w:rPr>
        <w:t>4. КАЧЕСТВО И ГАРАНТИЯ ТОВАРА</w:t>
      </w:r>
    </w:p>
    <w:p w14:paraId="2DD1185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99F2848" w14:textId="7A9798FD"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 xml:space="preserve">Для товаров, являющихся основным средством, гарантийным сроком устанавливается </w:t>
      </w:r>
      <w:r w:rsidR="00CE2421" w:rsidRPr="00CE2421">
        <w:rPr>
          <w:rFonts w:ascii="GHEA Grapalat" w:hAnsi="GHEA Grapalat"/>
        </w:rPr>
        <w:t>730</w:t>
      </w:r>
      <w:r>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FootnoteReference"/>
          <w:rFonts w:ascii="GHEA Grapalat" w:hAnsi="GHEA Grapalat"/>
        </w:rPr>
        <w:footnoteReference w:customMarkFollows="1" w:id="21"/>
        <w:t>20</w:t>
      </w:r>
      <w:r>
        <w:rPr>
          <w:rFonts w:ascii="GHEA Grapalat" w:hAnsi="GHEA Grapalat"/>
        </w:rPr>
        <w:t>.</w:t>
      </w:r>
    </w:p>
    <w:p w14:paraId="79D91CDB" w14:textId="77777777" w:rsidR="005B5B3E" w:rsidRDefault="005B5B3E" w:rsidP="005B5B3E">
      <w:pPr>
        <w:widowControl w:val="0"/>
        <w:jc w:val="center"/>
        <w:rPr>
          <w:rFonts w:ascii="GHEA Grapalat" w:hAnsi="GHEA Grapalat"/>
          <w:b/>
        </w:rPr>
      </w:pPr>
      <w:r>
        <w:rPr>
          <w:rFonts w:ascii="GHEA Grapalat" w:hAnsi="GHEA Grapalat"/>
          <w:b/>
        </w:rPr>
        <w:lastRenderedPageBreak/>
        <w:t>5. ПЕРЕДАЧА И ПРИЕМ ТОВАРА</w:t>
      </w:r>
    </w:p>
    <w:p w14:paraId="193501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2184CD2D" w14:textId="77777777" w:rsidR="005B5B3E" w:rsidRDefault="005B5B3E" w:rsidP="005B5B3E">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Pr>
          <w:rFonts w:ascii="Courier New" w:hAnsi="Courier New" w:cs="Courier New"/>
          <w:lang w:val="en-US"/>
        </w:rPr>
        <w:t> </w:t>
      </w:r>
      <w:r>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14:paraId="7EC0069E" w14:textId="066B9FA9" w:rsidR="005B5B3E" w:rsidRDefault="005B5B3E" w:rsidP="005B5B3E">
      <w:pPr>
        <w:widowControl w:val="0"/>
        <w:tabs>
          <w:tab w:val="left" w:pos="1134"/>
        </w:tabs>
        <w:ind w:firstLine="567"/>
        <w:jc w:val="both"/>
        <w:rPr>
          <w:rFonts w:ascii="GHEA Grapalat" w:hAnsi="GHEA Grapalat"/>
        </w:rPr>
      </w:pPr>
      <w:r>
        <w:rPr>
          <w:rFonts w:ascii="GHEA Grapalat" w:hAnsi="GHEA Grapalat"/>
        </w:rPr>
        <w:t>5.2.</w:t>
      </w:r>
      <w:r>
        <w:rPr>
          <w:rFonts w:ascii="GHEA Grapalat" w:hAnsi="GHEA Grapalat"/>
        </w:rPr>
        <w:tab/>
        <w:t xml:space="preserve">Если поставленный товар соответствует условиям договора, Покупатель в течение </w:t>
      </w:r>
      <w:r w:rsidR="00CC050F" w:rsidRPr="00CC050F">
        <w:rPr>
          <w:rFonts w:ascii="GHEA Grapalat" w:hAnsi="GHEA Grapalat"/>
        </w:rPr>
        <w:t>1</w:t>
      </w:r>
      <w:r w:rsidR="00CC050F" w:rsidRPr="00D3713B">
        <w:rPr>
          <w:rFonts w:ascii="GHEA Grapalat" w:hAnsi="GHEA Grapalat"/>
        </w:rPr>
        <w:t>5</w:t>
      </w:r>
      <w:r>
        <w:rPr>
          <w:rFonts w:ascii="GHEA Grapalat" w:hAnsi="GHEA Grapalat"/>
        </w:rPr>
        <w:t xml:space="preserve"> рабочих дней с рабочего дня, следующего за днем получения документов, указанных в пункте 3.1.</w:t>
      </w:r>
      <w:r>
        <w:rPr>
          <w:rFonts w:ascii="GHEA Grapalat" w:hAnsi="GHEA Grapalat"/>
        </w:rPr>
        <w:tab/>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14:paraId="27CAE25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5.3.</w:t>
      </w:r>
      <w:r>
        <w:rPr>
          <w:rFonts w:ascii="GHEA Grapalat" w:hAnsi="GHEA Grapalat"/>
        </w:rPr>
        <w:tab/>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14:paraId="2D5A290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5.4.</w:t>
      </w:r>
      <w:r>
        <w:rPr>
          <w:rFonts w:ascii="GHEA Grapalat" w:hAnsi="GHEA Grapalat"/>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14:paraId="76E5C4D1" w14:textId="77777777" w:rsidR="005B5B3E" w:rsidRDefault="005B5B3E" w:rsidP="005B5B3E">
      <w:pPr>
        <w:widowControl w:val="0"/>
        <w:jc w:val="both"/>
        <w:rPr>
          <w:rFonts w:ascii="GHEA Grapalat" w:hAnsi="GHEA Grapalat" w:cs="Sylfaen"/>
        </w:rPr>
      </w:pPr>
    </w:p>
    <w:p w14:paraId="67BC71BF" w14:textId="77777777" w:rsidR="005B5B3E" w:rsidRDefault="005B5B3E" w:rsidP="005B5B3E">
      <w:pPr>
        <w:widowControl w:val="0"/>
        <w:jc w:val="center"/>
        <w:rPr>
          <w:rFonts w:ascii="GHEA Grapalat" w:hAnsi="GHEA Grapalat"/>
          <w:b/>
        </w:rPr>
      </w:pPr>
      <w:r>
        <w:rPr>
          <w:rFonts w:ascii="GHEA Grapalat" w:hAnsi="GHEA Grapalat"/>
          <w:b/>
        </w:rPr>
        <w:t>6. ОТВЕТСТВЕННОСТЬ СТОРОН</w:t>
      </w:r>
    </w:p>
    <w:p w14:paraId="436494E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04B19766" w14:textId="3DC9A325" w:rsidR="005B5B3E" w:rsidRDefault="005B5B3E" w:rsidP="005B5B3E">
      <w:pPr>
        <w:widowControl w:val="0"/>
        <w:tabs>
          <w:tab w:val="left" w:pos="1134"/>
        </w:tabs>
        <w:ind w:firstLine="567"/>
        <w:jc w:val="both"/>
        <w:rPr>
          <w:rFonts w:ascii="GHEA Grapalat" w:hAnsi="GHEA Grapalat"/>
        </w:rPr>
      </w:pPr>
      <w:r>
        <w:rPr>
          <w:rFonts w:ascii="GHEA Grapalat" w:hAnsi="GHEA Grapalat"/>
        </w:rPr>
        <w:t>6.2.</w:t>
      </w:r>
      <w:r>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w:t>
      </w:r>
      <w:r w:rsidR="00D3713B" w:rsidRPr="00D3713B">
        <w:rPr>
          <w:rFonts w:ascii="GHEA Grapalat" w:hAnsi="GHEA Grapalat"/>
        </w:rPr>
        <w:t>1</w:t>
      </w:r>
      <w:r>
        <w:rPr>
          <w:rFonts w:ascii="GHEA Grapalat" w:hAnsi="GHEA Grapalat"/>
        </w:rPr>
        <w:t>5 (ноль целых пят</w:t>
      </w:r>
      <w:r w:rsidR="00D3713B">
        <w:rPr>
          <w:rFonts w:ascii="GHEA Grapalat" w:hAnsi="GHEA Grapalat"/>
        </w:rPr>
        <w:t>надцать</w:t>
      </w:r>
      <w:r>
        <w:rPr>
          <w:rFonts w:ascii="GHEA Grapalat" w:hAnsi="GHEA Grapalat"/>
        </w:rPr>
        <w:t xml:space="preserve"> сотых) процента от цены подлежащего поставке, но не поставленного товара.</w:t>
      </w:r>
    </w:p>
    <w:p w14:paraId="2C09D4FC" w14:textId="0BD50C3C"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6.3.</w:t>
      </w:r>
      <w:r>
        <w:rPr>
          <w:rFonts w:ascii="GHEA Grapalat" w:hAnsi="GHEA Grapalat"/>
        </w:rPr>
        <w:tab/>
        <w:t>В каждом случае поставки товара, не соответствующего указанной в</w:t>
      </w:r>
      <w:r>
        <w:rPr>
          <w:rFonts w:ascii="Courier New" w:hAnsi="Courier New" w:cs="Courier New"/>
          <w:lang w:val="en-US"/>
        </w:rPr>
        <w:t> </w:t>
      </w:r>
      <w:r>
        <w:rPr>
          <w:rFonts w:ascii="GHEA Grapalat" w:hAnsi="GHEA Grapalat"/>
        </w:rPr>
        <w:t>пункте 1.1.</w:t>
      </w:r>
      <w:r>
        <w:rPr>
          <w:rFonts w:ascii="GHEA Grapalat" w:hAnsi="GHEA Grapalat"/>
        </w:rPr>
        <w:tab/>
        <w:t xml:space="preserve">договора технической характеристике, с Продавца взимается штраф в размере </w:t>
      </w:r>
      <w:r w:rsidR="00D3713B">
        <w:rPr>
          <w:rFonts w:ascii="GHEA Grapalat" w:hAnsi="GHEA Grapalat"/>
        </w:rPr>
        <w:t>2</w:t>
      </w:r>
      <w:r>
        <w:rPr>
          <w:rFonts w:ascii="GHEA Grapalat" w:hAnsi="GHEA Grapalat"/>
        </w:rPr>
        <w:t xml:space="preserve"> (</w:t>
      </w:r>
      <w:r w:rsidR="00D3713B">
        <w:rPr>
          <w:rFonts w:ascii="GHEA Grapalat" w:hAnsi="GHEA Grapalat"/>
        </w:rPr>
        <w:t>два</w:t>
      </w:r>
      <w:r>
        <w:rPr>
          <w:rFonts w:ascii="GHEA Grapalat" w:hAnsi="GHEA Grapalat"/>
        </w:rPr>
        <w:t>) процента от цены договора</w:t>
      </w:r>
      <w:r>
        <w:rPr>
          <w:rStyle w:val="FootnoteReference"/>
          <w:rFonts w:ascii="GHEA Grapalat" w:hAnsi="GHEA Grapalat"/>
        </w:rPr>
        <w:footnoteReference w:customMarkFollows="1" w:id="22"/>
        <w:t>21</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03C92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7ECC1E5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7B60A5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DB862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14:paraId="45A13AE8" w14:textId="77777777" w:rsidR="005B5B3E" w:rsidRDefault="005B5B3E" w:rsidP="005B5B3E">
      <w:pPr>
        <w:rPr>
          <w:rFonts w:ascii="GHEA Grapalat" w:hAnsi="GHEA Grapalat"/>
          <w:lang w:val="hy-AM"/>
        </w:rPr>
      </w:pPr>
    </w:p>
    <w:p w14:paraId="555DC2ED" w14:textId="77777777" w:rsidR="005B5B3E" w:rsidRDefault="005B5B3E" w:rsidP="005B5B3E">
      <w:pPr>
        <w:widowControl w:val="0"/>
        <w:jc w:val="center"/>
        <w:rPr>
          <w:rFonts w:ascii="GHEA Grapalat" w:hAnsi="GHEA Grapalat"/>
          <w:b/>
        </w:rPr>
      </w:pPr>
      <w:r>
        <w:rPr>
          <w:rFonts w:ascii="GHEA Grapalat" w:hAnsi="GHEA Grapalat"/>
          <w:b/>
        </w:rPr>
        <w:t>7. ДЕЙСТВИЕ НЕПРЕОДОЛИМОЙ СИЛЫ (ФОРС-МАЖОР)</w:t>
      </w:r>
    </w:p>
    <w:p w14:paraId="090BE67A" w14:textId="77777777" w:rsidR="005B5B3E" w:rsidRDefault="005B5B3E" w:rsidP="005B5B3E">
      <w:pPr>
        <w:widowControl w:val="0"/>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958AC6" w14:textId="77777777" w:rsidR="005B5B3E" w:rsidRDefault="005B5B3E" w:rsidP="005B5B3E">
      <w:pPr>
        <w:widowControl w:val="0"/>
        <w:jc w:val="center"/>
        <w:rPr>
          <w:rFonts w:ascii="GHEA Grapalat" w:hAnsi="GHEA Grapalat"/>
          <w:lang w:val="hy-AM"/>
        </w:rPr>
      </w:pPr>
    </w:p>
    <w:p w14:paraId="0BF9871A" w14:textId="77777777" w:rsidR="005B5B3E" w:rsidRDefault="005B5B3E" w:rsidP="005B5B3E">
      <w:pPr>
        <w:widowControl w:val="0"/>
        <w:jc w:val="center"/>
        <w:rPr>
          <w:rFonts w:ascii="GHEA Grapalat" w:hAnsi="GHEA Grapalat"/>
          <w:b/>
        </w:rPr>
      </w:pPr>
      <w:r>
        <w:rPr>
          <w:rFonts w:ascii="GHEA Grapalat" w:hAnsi="GHEA Grapalat"/>
          <w:b/>
        </w:rPr>
        <w:t>8. ИНЫЕ УСЛОВИЯ</w:t>
      </w:r>
    </w:p>
    <w:p w14:paraId="7EC0BA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285D21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lang w:val="en-US"/>
        </w:rPr>
        <w:t> </w:t>
      </w:r>
      <w:r>
        <w:rPr>
          <w:rFonts w:ascii="GHEA Grapalat" w:hAnsi="GHEA Grapalat"/>
        </w:rPr>
        <w:t xml:space="preserve">требования, вытекающее из договора, не может быть передано другому </w:t>
      </w:r>
      <w:r>
        <w:rPr>
          <w:rFonts w:ascii="GHEA Grapalat" w:hAnsi="GHEA Grapalat"/>
        </w:rPr>
        <w:lastRenderedPageBreak/>
        <w:t xml:space="preserve">лицу без письменного согласия стороны должника. </w:t>
      </w:r>
    </w:p>
    <w:p w14:paraId="62DA9C8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8.3.</w:t>
      </w:r>
      <w:r>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Pr>
          <w:rFonts w:ascii="GHEA Grapalat" w:hAnsi="GHEA Grapalat"/>
          <w:lang w:val="hy-AM"/>
        </w:rPr>
        <w:t xml:space="preserve"> расторгает договор</w:t>
      </w:r>
      <w:r>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7B3691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14:paraId="38D29E5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31188D6" w14:textId="77777777" w:rsidR="005B5B3E" w:rsidRDefault="005B5B3E" w:rsidP="005B5B3E">
      <w:pPr>
        <w:widowControl w:val="0"/>
        <w:tabs>
          <w:tab w:val="left" w:pos="1134"/>
        </w:tabs>
        <w:ind w:firstLine="567"/>
        <w:jc w:val="both"/>
        <w:rPr>
          <w:rFonts w:ascii="GHEA Grapalat" w:hAnsi="GHEA Grapalat" w:cs="Sylfaen"/>
          <w:spacing w:val="-6"/>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2BB3EAD" w14:textId="77777777" w:rsidR="005B5B3E" w:rsidRDefault="005B5B3E" w:rsidP="005B5B3E">
      <w:pPr>
        <w:widowControl w:val="0"/>
        <w:ind w:firstLine="567"/>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0B40E30" w14:textId="77777777" w:rsidR="00181475" w:rsidRPr="00B138F3" w:rsidRDefault="00181475" w:rsidP="00181475">
      <w:pPr>
        <w:widowControl w:val="0"/>
        <w:tabs>
          <w:tab w:val="left" w:pos="1134"/>
        </w:tabs>
        <w:ind w:firstLine="562"/>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069108B4" w14:textId="77777777" w:rsidR="00181475" w:rsidRPr="00B138F3" w:rsidRDefault="00181475" w:rsidP="00181475">
      <w:pPr>
        <w:widowControl w:val="0"/>
        <w:tabs>
          <w:tab w:val="left" w:pos="1134"/>
        </w:tabs>
        <w:ind w:firstLine="562"/>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05079CE3" w14:textId="77777777" w:rsidR="00181475" w:rsidRPr="00B138F3" w:rsidRDefault="00181475" w:rsidP="00181475">
      <w:pPr>
        <w:widowControl w:val="0"/>
        <w:tabs>
          <w:tab w:val="left" w:pos="1134"/>
        </w:tabs>
        <w:ind w:firstLine="562"/>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9207FD">
        <w:rPr>
          <w:rFonts w:ascii="GHEA Grapalat" w:hAnsi="GHEA Grapalat"/>
          <w:lang w:val="hy-AM"/>
        </w:rPr>
        <w:t xml:space="preserve">. </w:t>
      </w:r>
      <w:r w:rsidRPr="009207FD">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3F55D1">
        <w:rPr>
          <w:rFonts w:ascii="GHEA Grapalat" w:hAnsi="GHEA Grapalat"/>
        </w:rPr>
        <w:t>.</w:t>
      </w:r>
      <w:r>
        <w:rPr>
          <w:rStyle w:val="FootnoteReference"/>
          <w:rFonts w:ascii="GHEA Grapalat" w:hAnsi="GHEA Grapalat"/>
        </w:rPr>
        <w:footnoteReference w:customMarkFollows="1" w:id="23"/>
        <w:t>23</w:t>
      </w:r>
    </w:p>
    <w:p w14:paraId="442DA2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8.7.</w:t>
      </w:r>
      <w:r>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Pr>
          <w:rFonts w:ascii="GHEA Grapalat" w:hAnsi="GHEA Grapalat"/>
        </w:rPr>
        <w:lastRenderedPageBreak/>
        <w:t>ответственности</w:t>
      </w:r>
      <w:r>
        <w:rPr>
          <w:rStyle w:val="FootnoteReference"/>
          <w:rFonts w:ascii="GHEA Grapalat" w:hAnsi="GHEA Grapalat"/>
        </w:rPr>
        <w:footnoteReference w:customMarkFollows="1" w:id="24"/>
        <w:t>24</w:t>
      </w:r>
      <w:r>
        <w:rPr>
          <w:rFonts w:ascii="GHEA Grapalat" w:hAnsi="GHEA Grapalat"/>
        </w:rPr>
        <w:t>.</w:t>
      </w:r>
    </w:p>
    <w:p w14:paraId="25C76F3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7-и календарных дней до истечения срока, изначально установленного договором для поставки</w:t>
      </w:r>
      <w:r>
        <w:rPr>
          <w:rFonts w:ascii="GHEA Grapalat" w:hAnsi="GHEA Grapalat"/>
          <w:lang w:val="hy-AM"/>
        </w:rPr>
        <w:t xml:space="preserve">. </w:t>
      </w:r>
      <w:r>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016D2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C6A1B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73374DEF" w14:textId="7777777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65E40A44" w14:textId="2C99BE98" w:rsidR="001E261D" w:rsidRPr="002B54E9" w:rsidRDefault="001E261D" w:rsidP="001E261D">
      <w:pPr>
        <w:ind w:left="142"/>
        <w:jc w:val="both"/>
        <w:rPr>
          <w:rFonts w:ascii="GHEA Grapalat" w:eastAsiaTheme="minorHAnsi" w:hAnsi="GHEA Grapalat" w:cstheme="minorBidi"/>
          <w:sz w:val="22"/>
          <w:szCs w:val="22"/>
          <w:lang w:eastAsia="en-US" w:bidi="ar-SA"/>
        </w:rPr>
      </w:pPr>
      <w:r>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8.</w:t>
      </w:r>
      <w:r w:rsidRPr="002B54E9">
        <w:rPr>
          <w:rFonts w:ascii="GHEA Grapalat" w:eastAsiaTheme="minorHAnsi" w:hAnsi="GHEA Grapalat" w:cstheme="minorBidi"/>
          <w:sz w:val="22"/>
          <w:szCs w:val="22"/>
          <w:lang w:eastAsia="en-US" w:bidi="ar-SA"/>
        </w:rPr>
        <w:t>12</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w:t>
      </w:r>
      <w:r w:rsidRPr="006F0A20">
        <w:rPr>
          <w:rFonts w:ascii="GHEA Grapalat" w:eastAsiaTheme="minorHAnsi" w:hAnsi="GHEA Grapalat" w:cstheme="minorBidi"/>
          <w:sz w:val="22"/>
          <w:szCs w:val="22"/>
          <w:lang w:eastAsia="en-US" w:bidi="ar-SA"/>
        </w:rPr>
        <w:lastRenderedPageBreak/>
        <w:t>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2B54E9">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2"/>
          <w:szCs w:val="22"/>
          <w:lang w:eastAsia="en-US" w:bidi="ar-SA"/>
        </w:rPr>
        <w:t>.</w:t>
      </w:r>
      <w:r w:rsidRPr="002B54E9">
        <w:rPr>
          <w:rFonts w:ascii="GHEA Grapalat" w:eastAsiaTheme="minorHAnsi" w:hAnsi="GHEA Grapalat" w:cstheme="minorBidi"/>
          <w:sz w:val="22"/>
          <w:szCs w:val="22"/>
          <w:vertAlign w:val="superscript"/>
          <w:lang w:eastAsia="en-US" w:bidi="ar-SA"/>
        </w:rPr>
        <w:t>25</w:t>
      </w:r>
    </w:p>
    <w:p w14:paraId="770EABFB" w14:textId="056FCF5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t>8.1</w:t>
      </w:r>
      <w:r w:rsidR="001E261D">
        <w:rPr>
          <w:rFonts w:ascii="GHEA Grapalat" w:hAnsi="GHEA Grapalat"/>
        </w:rPr>
        <w:t>3</w:t>
      </w:r>
      <w:r>
        <w:rPr>
          <w:rFonts w:ascii="GHEA Grapalat" w:hAnsi="GHEA Grapalat"/>
        </w:rPr>
        <w:t>.</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8E8B353" w14:textId="04932425"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sidR="001E261D">
        <w:rPr>
          <w:rFonts w:ascii="GHEA Grapalat" w:hAnsi="GHEA Grapalat"/>
        </w:rPr>
        <w:t>4</w:t>
      </w:r>
      <w:r>
        <w:rPr>
          <w:rFonts w:ascii="GHEA Grapalat" w:hAnsi="GHEA Grapalat"/>
        </w:rPr>
        <w:t>.</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234236F" w14:textId="3ACC76CB"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sidR="001E261D">
        <w:rPr>
          <w:rFonts w:ascii="GHEA Grapalat" w:hAnsi="GHEA Grapalat"/>
        </w:rPr>
        <w:t>5</w:t>
      </w:r>
      <w:r>
        <w:rPr>
          <w:rFonts w:ascii="GHEA Grapalat" w:hAnsi="GHEA Grapalat"/>
        </w:rPr>
        <w:t>.</w:t>
      </w:r>
      <w:r>
        <w:rPr>
          <w:rFonts w:ascii="GHEA Grapalat" w:hAnsi="GHEA Grapalat"/>
        </w:rPr>
        <w:tab/>
        <w:t>К отношениям, связанным с договором, применяется право Республики Армения.</w:t>
      </w:r>
    </w:p>
    <w:p w14:paraId="05404094" w14:textId="0E585C50"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sidR="001E261D">
        <w:rPr>
          <w:rFonts w:ascii="GHEA Grapalat" w:hAnsi="GHEA Grapalat"/>
        </w:rPr>
        <w:t>6</w:t>
      </w:r>
      <w:r>
        <w:rPr>
          <w:rFonts w:ascii="GHEA Grapalat" w:hAnsi="GHEA Grapalat"/>
        </w:rPr>
        <w:t>.</w:t>
      </w:r>
      <w:r>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color w:val="000000" w:themeColor="text1"/>
        </w:rPr>
        <w:t xml:space="preserve"> </w:t>
      </w:r>
      <w:r>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ascii="GHEA Grapalat" w:hAnsi="GHEA Grapalat"/>
          <w:lang w:val="hy-AM"/>
        </w:rPr>
        <w:t xml:space="preserve"> </w:t>
      </w:r>
      <w:r>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25"/>
        <w:t>25</w:t>
      </w:r>
    </w:p>
    <w:p w14:paraId="0CFA2CC9" w14:textId="77777777" w:rsidR="005B5B3E" w:rsidRDefault="005B5B3E" w:rsidP="005B5B3E">
      <w:pPr>
        <w:widowControl w:val="0"/>
        <w:jc w:val="center"/>
        <w:rPr>
          <w:rFonts w:ascii="GHEA Grapalat" w:hAnsi="GHEA Grapalat"/>
          <w:b/>
        </w:rPr>
      </w:pPr>
      <w:r>
        <w:rPr>
          <w:rFonts w:ascii="GHEA Grapalat" w:hAnsi="GHEA Grapalat"/>
          <w:b/>
        </w:rPr>
        <w:t>10. Адреса, банковские реквизиты и подписи Сторон</w:t>
      </w:r>
    </w:p>
    <w:tbl>
      <w:tblPr>
        <w:tblW w:w="9645" w:type="dxa"/>
        <w:tblInd w:w="409" w:type="dxa"/>
        <w:tblLayout w:type="fixed"/>
        <w:tblLook w:val="04A0" w:firstRow="1" w:lastRow="0" w:firstColumn="1" w:lastColumn="0" w:noHBand="0" w:noVBand="1"/>
      </w:tblPr>
      <w:tblGrid>
        <w:gridCol w:w="4539"/>
        <w:gridCol w:w="760"/>
        <w:gridCol w:w="4346"/>
      </w:tblGrid>
      <w:tr w:rsidR="005B5B3E" w14:paraId="122CD682" w14:textId="77777777" w:rsidTr="005B5B3E">
        <w:tc>
          <w:tcPr>
            <w:tcW w:w="4536" w:type="dxa"/>
            <w:hideMark/>
          </w:tcPr>
          <w:p w14:paraId="7494C547"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0A611FB8"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_______________________</w:t>
            </w:r>
          </w:p>
          <w:p w14:paraId="4B0A911D"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F6DD302" w14:textId="77777777" w:rsidR="005B5B3E" w:rsidRDefault="005B5B3E" w:rsidP="005B5B3E">
            <w:pPr>
              <w:widowControl w:val="0"/>
              <w:jc w:val="center"/>
              <w:rPr>
                <w:rFonts w:ascii="GHEA Grapalat" w:hAnsi="GHEA Grapalat"/>
              </w:rPr>
            </w:pPr>
            <w:r>
              <w:rPr>
                <w:rFonts w:ascii="GHEA Grapalat" w:hAnsi="GHEA Grapalat"/>
              </w:rPr>
              <w:lastRenderedPageBreak/>
              <w:t>М. П.</w:t>
            </w:r>
          </w:p>
        </w:tc>
        <w:tc>
          <w:tcPr>
            <w:tcW w:w="760" w:type="dxa"/>
          </w:tcPr>
          <w:p w14:paraId="6344ECE2" w14:textId="77777777" w:rsidR="005B5B3E" w:rsidRDefault="005B5B3E" w:rsidP="005B5B3E">
            <w:pPr>
              <w:widowControl w:val="0"/>
              <w:jc w:val="center"/>
              <w:rPr>
                <w:rFonts w:ascii="GHEA Grapalat" w:hAnsi="GHEA Grapalat"/>
              </w:rPr>
            </w:pPr>
          </w:p>
        </w:tc>
        <w:tc>
          <w:tcPr>
            <w:tcW w:w="4343" w:type="dxa"/>
            <w:hideMark/>
          </w:tcPr>
          <w:p w14:paraId="66408F5D"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55C8C6E3"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1282E61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42C17185" w14:textId="77777777" w:rsidR="005B5B3E" w:rsidRDefault="005B5B3E" w:rsidP="005B5B3E">
            <w:pPr>
              <w:widowControl w:val="0"/>
              <w:jc w:val="center"/>
              <w:rPr>
                <w:rFonts w:ascii="GHEA Grapalat" w:hAnsi="GHEA Grapalat"/>
              </w:rPr>
            </w:pPr>
            <w:r>
              <w:rPr>
                <w:rFonts w:ascii="GHEA Grapalat" w:hAnsi="GHEA Grapalat"/>
              </w:rPr>
              <w:lastRenderedPageBreak/>
              <w:t>М. П.</w:t>
            </w:r>
          </w:p>
        </w:tc>
      </w:tr>
    </w:tbl>
    <w:p w14:paraId="5D2DEEE0" w14:textId="77777777" w:rsidR="005B5B3E" w:rsidRDefault="005B5B3E" w:rsidP="005B5B3E">
      <w:pPr>
        <w:widowControl w:val="0"/>
        <w:ind w:firstLine="567"/>
        <w:jc w:val="both"/>
        <w:rPr>
          <w:rFonts w:ascii="GHEA Grapalat" w:hAnsi="GHEA Grapalat"/>
        </w:rPr>
      </w:pPr>
      <w:r>
        <w:rPr>
          <w:rFonts w:ascii="GHEA Grapalat" w:hAnsi="GHEA Grapalat"/>
          <w:i/>
        </w:rPr>
        <w:lastRenderedPageBreak/>
        <w:t>В случае необходимости в договор могут быть включены не</w:t>
      </w:r>
      <w:r>
        <w:rPr>
          <w:rFonts w:ascii="Courier New" w:hAnsi="Courier New" w:cs="Courier New"/>
          <w:i/>
          <w:lang w:val="en-US"/>
        </w:rPr>
        <w:t> </w:t>
      </w:r>
      <w:r>
        <w:rPr>
          <w:rFonts w:ascii="GHEA Grapalat" w:hAnsi="GHEA Grapalat"/>
          <w:i/>
        </w:rPr>
        <w:t>противоречащие законодательству Республики Армения положения.</w:t>
      </w:r>
    </w:p>
    <w:p w14:paraId="4631E350" w14:textId="77777777" w:rsidR="005B5B3E" w:rsidRDefault="005B5B3E" w:rsidP="005B5B3E">
      <w:pPr>
        <w:widowControl w:val="0"/>
        <w:rPr>
          <w:rFonts w:ascii="GHEA Grapalat" w:hAnsi="GHEA Grapalat"/>
        </w:rPr>
      </w:pPr>
    </w:p>
    <w:p w14:paraId="02EA4909" w14:textId="77777777" w:rsidR="005B5B3E" w:rsidRDefault="005B5B3E" w:rsidP="005B5B3E">
      <w:pPr>
        <w:rPr>
          <w:rFonts w:ascii="GHEA Grapalat" w:hAnsi="GHEA Grapalat"/>
        </w:rPr>
        <w:sectPr w:rsidR="005B5B3E">
          <w:footnotePr>
            <w:pos w:val="beneathText"/>
          </w:footnotePr>
          <w:pgSz w:w="11906" w:h="16838"/>
          <w:pgMar w:top="993" w:right="1418" w:bottom="1418" w:left="1418" w:header="561" w:footer="561" w:gutter="0"/>
          <w:cols w:space="720"/>
        </w:sectPr>
      </w:pPr>
    </w:p>
    <w:p w14:paraId="710090FE"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1</w:t>
      </w:r>
    </w:p>
    <w:p w14:paraId="3DC75F5B"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24A1F303" w14:textId="77777777" w:rsidR="005B5B3E" w:rsidRDefault="005B5B3E" w:rsidP="005B5B3E">
      <w:pPr>
        <w:widowControl w:val="0"/>
        <w:jc w:val="center"/>
        <w:rPr>
          <w:rFonts w:ascii="GHEA Grapalat" w:hAnsi="GHEA Grapalat"/>
        </w:rPr>
      </w:pPr>
      <w:r>
        <w:rPr>
          <w:rFonts w:ascii="GHEA Grapalat" w:hAnsi="GHEA Grapalat"/>
        </w:rPr>
        <w:t>ТЕХНИЧЕСКАЯ ХАРАКТЕРИСТИКА-ГРАФИК ЗАКУПКИ</w:t>
      </w:r>
      <w:r>
        <w:rPr>
          <w:rStyle w:val="FootnoteReference"/>
          <w:rFonts w:ascii="GHEA Grapalat" w:hAnsi="GHEA Grapalat"/>
        </w:rPr>
        <w:footnoteReference w:customMarkFollows="1" w:id="26"/>
        <w:t>*</w:t>
      </w:r>
    </w:p>
    <w:p w14:paraId="73F4827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5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03"/>
        <w:gridCol w:w="1559"/>
        <w:gridCol w:w="1925"/>
        <w:gridCol w:w="1467"/>
        <w:gridCol w:w="1085"/>
        <w:gridCol w:w="1559"/>
        <w:gridCol w:w="1134"/>
        <w:gridCol w:w="850"/>
        <w:gridCol w:w="709"/>
        <w:gridCol w:w="1158"/>
        <w:gridCol w:w="1334"/>
      </w:tblGrid>
      <w:tr w:rsidR="005B5B3E" w14:paraId="188F084B" w14:textId="77777777" w:rsidTr="00711BC7">
        <w:trPr>
          <w:jc w:val="center"/>
        </w:trPr>
        <w:tc>
          <w:tcPr>
            <w:tcW w:w="15925" w:type="dxa"/>
            <w:gridSpan w:val="12"/>
            <w:tcBorders>
              <w:top w:val="single" w:sz="4" w:space="0" w:color="auto"/>
              <w:left w:val="single" w:sz="4" w:space="0" w:color="auto"/>
              <w:bottom w:val="single" w:sz="4" w:space="0" w:color="auto"/>
              <w:right w:val="single" w:sz="4" w:space="0" w:color="auto"/>
            </w:tcBorders>
            <w:hideMark/>
          </w:tcPr>
          <w:p w14:paraId="063E214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75A2D8B6" w14:textId="77777777" w:rsidTr="00711BC7">
        <w:trPr>
          <w:trHeight w:val="219"/>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14:paraId="423DEFE0"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 xml:space="preserve">номер предусмотренного </w:t>
            </w:r>
            <w:r>
              <w:rPr>
                <w:rFonts w:ascii="GHEA Grapalat" w:hAnsi="GHEA Grapalat"/>
                <w:spacing w:val="-6"/>
                <w:sz w:val="16"/>
                <w:szCs w:val="16"/>
              </w:rPr>
              <w:t>приглашением</w:t>
            </w:r>
            <w:r>
              <w:rPr>
                <w:rFonts w:ascii="GHEA Grapalat" w:hAnsi="GHEA Grapalat"/>
                <w:sz w:val="16"/>
                <w:szCs w:val="16"/>
              </w:rPr>
              <w:t xml:space="preserve"> лота</w:t>
            </w:r>
          </w:p>
        </w:tc>
        <w:tc>
          <w:tcPr>
            <w:tcW w:w="1903" w:type="dxa"/>
            <w:vMerge w:val="restart"/>
            <w:tcBorders>
              <w:top w:val="single" w:sz="4" w:space="0" w:color="auto"/>
              <w:left w:val="single" w:sz="4" w:space="0" w:color="auto"/>
              <w:bottom w:val="single" w:sz="4" w:space="0" w:color="auto"/>
              <w:right w:val="single" w:sz="4" w:space="0" w:color="auto"/>
            </w:tcBorders>
            <w:vAlign w:val="center"/>
            <w:hideMark/>
          </w:tcPr>
          <w:p w14:paraId="5D283AEA"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B691B57" w14:textId="77777777" w:rsidR="005B5B3E" w:rsidRDefault="005B5B3E" w:rsidP="005B5B3E">
            <w:pPr>
              <w:widowControl w:val="0"/>
              <w:jc w:val="center"/>
              <w:rPr>
                <w:rFonts w:ascii="GHEA Grapalat" w:hAnsi="GHEA Grapalat"/>
                <w:sz w:val="16"/>
                <w:szCs w:val="16"/>
                <w:lang w:val="en-US"/>
              </w:rPr>
            </w:pPr>
            <w:r>
              <w:rPr>
                <w:rFonts w:ascii="GHEA Grapalat" w:hAnsi="GHEA Grapalat"/>
                <w:sz w:val="16"/>
                <w:szCs w:val="16"/>
              </w:rPr>
              <w:t xml:space="preserve">наименование </w:t>
            </w:r>
          </w:p>
        </w:tc>
        <w:tc>
          <w:tcPr>
            <w:tcW w:w="1925" w:type="dxa"/>
            <w:vMerge w:val="restart"/>
            <w:tcBorders>
              <w:top w:val="single" w:sz="4" w:space="0" w:color="auto"/>
              <w:left w:val="single" w:sz="4" w:space="0" w:color="auto"/>
              <w:bottom w:val="single" w:sz="4" w:space="0" w:color="auto"/>
              <w:right w:val="single" w:sz="4" w:space="0" w:color="auto"/>
            </w:tcBorders>
            <w:vAlign w:val="center"/>
            <w:hideMark/>
          </w:tcPr>
          <w:p w14:paraId="3A4ACDDE" w14:textId="77777777" w:rsidR="005B5B3E" w:rsidRDefault="005B5B3E" w:rsidP="005B5B3E">
            <w:pPr>
              <w:widowControl w:val="0"/>
              <w:ind w:left="-96" w:right="-108"/>
              <w:jc w:val="center"/>
              <w:rPr>
                <w:rFonts w:ascii="GHEA Grapalat" w:hAnsi="GHEA Grapalat"/>
                <w:sz w:val="16"/>
                <w:szCs w:val="16"/>
              </w:rPr>
            </w:pPr>
            <w:r>
              <w:rPr>
                <w:rFonts w:ascii="GHEA Grapalat" w:hAnsi="GHEA Grapalat"/>
                <w:sz w:val="16"/>
                <w:szCs w:val="16"/>
              </w:rPr>
              <w:t>товарный знак,</w:t>
            </w:r>
            <w:r>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27"/>
              <w:t>**</w:t>
            </w:r>
          </w:p>
        </w:tc>
        <w:tc>
          <w:tcPr>
            <w:tcW w:w="1467" w:type="dxa"/>
            <w:vMerge w:val="restart"/>
            <w:tcBorders>
              <w:top w:val="single" w:sz="4" w:space="0" w:color="auto"/>
              <w:left w:val="single" w:sz="4" w:space="0" w:color="auto"/>
              <w:bottom w:val="single" w:sz="4" w:space="0" w:color="auto"/>
              <w:right w:val="single" w:sz="4" w:space="0" w:color="auto"/>
            </w:tcBorders>
            <w:vAlign w:val="center"/>
            <w:hideMark/>
          </w:tcPr>
          <w:p w14:paraId="62C8A1D3" w14:textId="77777777" w:rsidR="005B5B3E" w:rsidRDefault="005B5B3E" w:rsidP="005B5B3E">
            <w:pPr>
              <w:widowControl w:val="0"/>
              <w:ind w:left="-108" w:right="-59"/>
              <w:jc w:val="center"/>
              <w:rPr>
                <w:rFonts w:ascii="GHEA Grapalat" w:hAnsi="GHEA Grapalat"/>
                <w:sz w:val="16"/>
                <w:szCs w:val="16"/>
              </w:rPr>
            </w:pPr>
            <w:r>
              <w:rPr>
                <w:rFonts w:ascii="GHEA Grapalat" w:hAnsi="GHEA Grapalat"/>
                <w:sz w:val="16"/>
                <w:szCs w:val="16"/>
              </w:rPr>
              <w:t>техническая характеристика</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14:paraId="45F5163C" w14:textId="77777777" w:rsidR="005B5B3E" w:rsidRDefault="005B5B3E" w:rsidP="005B5B3E">
            <w:pPr>
              <w:widowControl w:val="0"/>
              <w:ind w:left="-48" w:right="-108"/>
              <w:jc w:val="center"/>
              <w:rPr>
                <w:rFonts w:ascii="GHEA Grapalat" w:hAnsi="GHEA Grapalat"/>
                <w:sz w:val="16"/>
                <w:szCs w:val="16"/>
              </w:rPr>
            </w:pPr>
            <w:r>
              <w:rPr>
                <w:rFonts w:ascii="GHEA Grapalat" w:hAnsi="GHEA Grapalat"/>
                <w:sz w:val="16"/>
                <w:szCs w:val="16"/>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662DBEE"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цена единицы/драмов 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9C1505"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общая цена/драмов 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3DF5FAB" w14:textId="77777777" w:rsidR="005B5B3E" w:rsidRDefault="005B5B3E" w:rsidP="005B5B3E">
            <w:pPr>
              <w:widowControl w:val="0"/>
              <w:ind w:left="-126" w:right="-108"/>
              <w:jc w:val="center"/>
              <w:rPr>
                <w:rFonts w:ascii="GHEA Grapalat" w:hAnsi="GHEA Grapalat"/>
                <w:sz w:val="16"/>
                <w:szCs w:val="16"/>
              </w:rPr>
            </w:pPr>
            <w:r>
              <w:rPr>
                <w:rFonts w:ascii="GHEA Grapalat" w:hAnsi="GHEA Grapalat"/>
                <w:sz w:val="16"/>
                <w:szCs w:val="16"/>
              </w:rPr>
              <w:t>общий объем</w:t>
            </w:r>
          </w:p>
        </w:tc>
        <w:tc>
          <w:tcPr>
            <w:tcW w:w="3201" w:type="dxa"/>
            <w:gridSpan w:val="3"/>
            <w:tcBorders>
              <w:top w:val="single" w:sz="4" w:space="0" w:color="auto"/>
              <w:left w:val="single" w:sz="4" w:space="0" w:color="auto"/>
              <w:bottom w:val="single" w:sz="4" w:space="0" w:color="auto"/>
              <w:right w:val="single" w:sz="4" w:space="0" w:color="auto"/>
            </w:tcBorders>
            <w:vAlign w:val="center"/>
            <w:hideMark/>
          </w:tcPr>
          <w:p w14:paraId="5B6610E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поставки</w:t>
            </w:r>
          </w:p>
        </w:tc>
      </w:tr>
      <w:tr w:rsidR="005B5B3E" w14:paraId="1C483A00" w14:textId="77777777" w:rsidTr="00711BC7">
        <w:trPr>
          <w:trHeight w:val="445"/>
          <w:jc w:val="center"/>
        </w:trPr>
        <w:tc>
          <w:tcPr>
            <w:tcW w:w="1242" w:type="dxa"/>
            <w:vMerge/>
            <w:tcBorders>
              <w:top w:val="single" w:sz="4" w:space="0" w:color="auto"/>
              <w:left w:val="single" w:sz="4" w:space="0" w:color="auto"/>
              <w:bottom w:val="single" w:sz="4" w:space="0" w:color="auto"/>
              <w:right w:val="single" w:sz="4" w:space="0" w:color="auto"/>
            </w:tcBorders>
            <w:vAlign w:val="center"/>
            <w:hideMark/>
          </w:tcPr>
          <w:p w14:paraId="0360AED0" w14:textId="77777777" w:rsidR="005B5B3E" w:rsidRDefault="005B5B3E" w:rsidP="005B5B3E">
            <w:pPr>
              <w:rPr>
                <w:rFonts w:ascii="GHEA Grapalat" w:hAnsi="GHEA Grapalat"/>
                <w:sz w:val="16"/>
                <w:szCs w:val="16"/>
              </w:rPr>
            </w:pPr>
          </w:p>
        </w:tc>
        <w:tc>
          <w:tcPr>
            <w:tcW w:w="1903" w:type="dxa"/>
            <w:vMerge/>
            <w:tcBorders>
              <w:top w:val="single" w:sz="4" w:space="0" w:color="auto"/>
              <w:left w:val="single" w:sz="4" w:space="0" w:color="auto"/>
              <w:bottom w:val="single" w:sz="4" w:space="0" w:color="auto"/>
              <w:right w:val="single" w:sz="4" w:space="0" w:color="auto"/>
            </w:tcBorders>
            <w:vAlign w:val="center"/>
            <w:hideMark/>
          </w:tcPr>
          <w:p w14:paraId="2F1F1C3C"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8AE5E3" w14:textId="77777777" w:rsidR="005B5B3E" w:rsidRDefault="005B5B3E" w:rsidP="005B5B3E">
            <w:pPr>
              <w:rPr>
                <w:rFonts w:ascii="GHEA Grapalat" w:hAnsi="GHEA Grapalat"/>
                <w:sz w:val="16"/>
                <w:szCs w:val="16"/>
                <w:lang w:val="en-US"/>
              </w:rPr>
            </w:pPr>
          </w:p>
        </w:tc>
        <w:tc>
          <w:tcPr>
            <w:tcW w:w="1925" w:type="dxa"/>
            <w:vMerge/>
            <w:tcBorders>
              <w:top w:val="single" w:sz="4" w:space="0" w:color="auto"/>
              <w:left w:val="single" w:sz="4" w:space="0" w:color="auto"/>
              <w:bottom w:val="single" w:sz="4" w:space="0" w:color="auto"/>
              <w:right w:val="single" w:sz="4" w:space="0" w:color="auto"/>
            </w:tcBorders>
            <w:vAlign w:val="center"/>
            <w:hideMark/>
          </w:tcPr>
          <w:p w14:paraId="06A2293C" w14:textId="77777777" w:rsidR="005B5B3E" w:rsidRDefault="005B5B3E" w:rsidP="005B5B3E">
            <w:pPr>
              <w:rPr>
                <w:rFonts w:ascii="GHEA Grapalat" w:hAnsi="GHEA Grapalat"/>
                <w:sz w:val="16"/>
                <w:szCs w:val="16"/>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14:paraId="16148844" w14:textId="77777777" w:rsidR="005B5B3E" w:rsidRDefault="005B5B3E" w:rsidP="005B5B3E">
            <w:pPr>
              <w:rPr>
                <w:rFonts w:ascii="GHEA Grapalat" w:hAnsi="GHEA Grapalat"/>
                <w:sz w:val="16"/>
                <w:szCs w:val="16"/>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2CBC4549"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BADE48" w14:textId="77777777" w:rsidR="005B5B3E" w:rsidRDefault="005B5B3E" w:rsidP="005B5B3E">
            <w:pPr>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EE450E" w14:textId="77777777" w:rsidR="005B5B3E" w:rsidRDefault="005B5B3E" w:rsidP="005B5B3E">
            <w:pPr>
              <w:rPr>
                <w:rFonts w:ascii="GHEA Grapalat" w:hAnsi="GHEA Grapalat"/>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3DBD5D9" w14:textId="77777777" w:rsidR="005B5B3E" w:rsidRDefault="005B5B3E" w:rsidP="005B5B3E">
            <w:pP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3A79C4D"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адрес</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243834" w14:textId="77777777" w:rsidR="005B5B3E" w:rsidRDefault="005B5B3E" w:rsidP="005B5B3E">
            <w:pPr>
              <w:widowControl w:val="0"/>
              <w:ind w:left="-46" w:right="-84"/>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1334" w:type="dxa"/>
            <w:tcBorders>
              <w:top w:val="single" w:sz="4" w:space="0" w:color="auto"/>
              <w:left w:val="single" w:sz="4" w:space="0" w:color="auto"/>
              <w:bottom w:val="single" w:sz="4" w:space="0" w:color="auto"/>
              <w:right w:val="single" w:sz="4" w:space="0" w:color="auto"/>
            </w:tcBorders>
            <w:vAlign w:val="center"/>
            <w:hideMark/>
          </w:tcPr>
          <w:p w14:paraId="088CCAAE" w14:textId="77777777" w:rsidR="005B5B3E" w:rsidRDefault="005B5B3E" w:rsidP="005B5B3E">
            <w:pPr>
              <w:widowControl w:val="0"/>
              <w:ind w:left="-132" w:right="-129"/>
              <w:jc w:val="center"/>
              <w:rPr>
                <w:rFonts w:ascii="GHEA Grapalat" w:hAnsi="GHEA Grapalat"/>
                <w:sz w:val="16"/>
                <w:szCs w:val="16"/>
                <w:lang w:val="en-US"/>
              </w:rPr>
            </w:pPr>
            <w:r>
              <w:rPr>
                <w:rFonts w:ascii="GHEA Grapalat" w:hAnsi="GHEA Grapalat"/>
                <w:sz w:val="16"/>
                <w:szCs w:val="16"/>
              </w:rPr>
              <w:t>срок</w:t>
            </w:r>
            <w:r>
              <w:rPr>
                <w:rStyle w:val="FootnoteReference"/>
                <w:rFonts w:ascii="GHEA Grapalat" w:hAnsi="GHEA Grapalat"/>
                <w:sz w:val="16"/>
                <w:szCs w:val="16"/>
              </w:rPr>
              <w:footnoteReference w:customMarkFollows="1" w:id="28"/>
              <w:t>***</w:t>
            </w:r>
          </w:p>
        </w:tc>
      </w:tr>
      <w:tr w:rsidR="005B5B3E" w14:paraId="1B1D75BA" w14:textId="77777777" w:rsidTr="00711BC7">
        <w:trPr>
          <w:trHeight w:val="246"/>
          <w:jc w:val="center"/>
        </w:trPr>
        <w:tc>
          <w:tcPr>
            <w:tcW w:w="1242" w:type="dxa"/>
            <w:tcBorders>
              <w:top w:val="single" w:sz="4" w:space="0" w:color="auto"/>
              <w:left w:val="single" w:sz="4" w:space="0" w:color="auto"/>
              <w:bottom w:val="single" w:sz="4" w:space="0" w:color="auto"/>
              <w:right w:val="single" w:sz="4" w:space="0" w:color="auto"/>
            </w:tcBorders>
          </w:tcPr>
          <w:p w14:paraId="19E5CA1D" w14:textId="12DA8A5D" w:rsidR="005B5B3E" w:rsidRDefault="00061A49" w:rsidP="005B5B3E">
            <w:pPr>
              <w:widowControl w:val="0"/>
              <w:jc w:val="center"/>
              <w:rPr>
                <w:rFonts w:ascii="GHEA Grapalat" w:hAnsi="GHEA Grapalat"/>
                <w:sz w:val="16"/>
                <w:szCs w:val="16"/>
              </w:rPr>
            </w:pPr>
            <w:r>
              <w:rPr>
                <w:rFonts w:ascii="GHEA Grapalat" w:hAnsi="GHEA Grapalat"/>
                <w:sz w:val="16"/>
                <w:szCs w:val="16"/>
              </w:rPr>
              <w:t>1</w:t>
            </w:r>
          </w:p>
        </w:tc>
        <w:tc>
          <w:tcPr>
            <w:tcW w:w="1903" w:type="dxa"/>
            <w:tcBorders>
              <w:top w:val="single" w:sz="4" w:space="0" w:color="auto"/>
              <w:left w:val="single" w:sz="4" w:space="0" w:color="auto"/>
              <w:bottom w:val="single" w:sz="4" w:space="0" w:color="auto"/>
              <w:right w:val="single" w:sz="4" w:space="0" w:color="auto"/>
            </w:tcBorders>
          </w:tcPr>
          <w:p w14:paraId="1F878700" w14:textId="1640C618" w:rsidR="005B5B3E" w:rsidRPr="00AB3DDE" w:rsidRDefault="00E214FA" w:rsidP="005B5B3E">
            <w:pPr>
              <w:widowControl w:val="0"/>
              <w:jc w:val="center"/>
              <w:rPr>
                <w:rFonts w:ascii="GHEA Grapalat" w:hAnsi="GHEA Grapalat"/>
                <w:sz w:val="16"/>
                <w:szCs w:val="16"/>
                <w:lang w:val="hy-AM"/>
              </w:rPr>
            </w:pPr>
            <w:r w:rsidRPr="00465B65">
              <w:rPr>
                <w:sz w:val="20"/>
                <w:szCs w:val="20"/>
                <w:lang w:val="hy-AM"/>
              </w:rPr>
              <w:t>42414700/</w:t>
            </w:r>
            <w:r w:rsidRPr="00465B65">
              <w:rPr>
                <w:sz w:val="20"/>
                <w:szCs w:val="20"/>
              </w:rPr>
              <w:t>5</w:t>
            </w:r>
            <w:r w:rsidR="00AB3DDE">
              <w:rPr>
                <w:sz w:val="20"/>
                <w:szCs w:val="20"/>
                <w:lang w:val="hy-AM"/>
              </w:rPr>
              <w:t>03</w:t>
            </w:r>
          </w:p>
        </w:tc>
        <w:tc>
          <w:tcPr>
            <w:tcW w:w="1559" w:type="dxa"/>
            <w:tcBorders>
              <w:top w:val="single" w:sz="4" w:space="0" w:color="auto"/>
              <w:left w:val="single" w:sz="4" w:space="0" w:color="auto"/>
              <w:bottom w:val="single" w:sz="4" w:space="0" w:color="auto"/>
              <w:right w:val="single" w:sz="4" w:space="0" w:color="auto"/>
            </w:tcBorders>
          </w:tcPr>
          <w:p w14:paraId="1E2A903C" w14:textId="7EFDD323" w:rsidR="00F9320E" w:rsidRPr="00F9320E" w:rsidRDefault="00F9320E" w:rsidP="004D3F10">
            <w:pPr>
              <w:jc w:val="center"/>
              <w:rPr>
                <w:rFonts w:ascii="GHEA Grapalat" w:hAnsi="GHEA Grapalat"/>
                <w:sz w:val="16"/>
                <w:szCs w:val="16"/>
              </w:rPr>
            </w:pPr>
            <w:r w:rsidRPr="00F9320E">
              <w:rPr>
                <w:rFonts w:ascii="GHEA Grapalat" w:hAnsi="GHEA Grapalat"/>
                <w:sz w:val="16"/>
                <w:szCs w:val="16"/>
              </w:rPr>
              <w:t>П</w:t>
            </w:r>
            <w:r w:rsidRPr="00F9320E">
              <w:rPr>
                <w:rFonts w:ascii="GHEA Grapalat" w:hAnsi="GHEA Grapalat"/>
                <w:sz w:val="16"/>
                <w:szCs w:val="16"/>
                <w:lang w:val="hy-AM"/>
              </w:rPr>
              <w:t>риобретение лифтов (с установкой и обслуживанием)</w:t>
            </w:r>
            <w:r w:rsidRPr="00F9320E">
              <w:rPr>
                <w:rFonts w:ascii="GHEA Grapalat" w:hAnsi="GHEA Grapalat"/>
                <w:sz w:val="16"/>
                <w:szCs w:val="16"/>
              </w:rPr>
              <w:t>,</w:t>
            </w:r>
            <w:r w:rsidRPr="00F9320E">
              <w:rPr>
                <w:rFonts w:ascii="GHEA Grapalat" w:hAnsi="GHEA Grapalat"/>
                <w:sz w:val="16"/>
                <w:szCs w:val="16"/>
                <w:lang w:val="hy-AM"/>
              </w:rPr>
              <w:t xml:space="preserve"> </w:t>
            </w:r>
          </w:p>
          <w:p w14:paraId="61EC064B"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t>Кентрон,</w:t>
            </w:r>
          </w:p>
          <w:p w14:paraId="36BA4370"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t>Малатиа-Себастиа</w:t>
            </w:r>
          </w:p>
          <w:p w14:paraId="2D52DFA2" w14:textId="77777777" w:rsidR="005B5B3E" w:rsidRPr="00465B65" w:rsidRDefault="005B5B3E" w:rsidP="00F9320E">
            <w:pPr>
              <w:jc w:val="center"/>
              <w:rPr>
                <w:rFonts w:ascii="GHEA Grapalat" w:hAnsi="GHEA Grapalat"/>
                <w:sz w:val="16"/>
                <w:szCs w:val="16"/>
              </w:rPr>
            </w:pPr>
          </w:p>
        </w:tc>
        <w:tc>
          <w:tcPr>
            <w:tcW w:w="1925" w:type="dxa"/>
            <w:tcBorders>
              <w:top w:val="single" w:sz="4" w:space="0" w:color="auto"/>
              <w:left w:val="single" w:sz="4" w:space="0" w:color="auto"/>
              <w:bottom w:val="single" w:sz="4" w:space="0" w:color="auto"/>
              <w:right w:val="single" w:sz="4" w:space="0" w:color="auto"/>
            </w:tcBorders>
          </w:tcPr>
          <w:p w14:paraId="5F5A16C4" w14:textId="77777777" w:rsidR="005B5B3E" w:rsidRDefault="005B5B3E" w:rsidP="005B5B3E">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tcPr>
          <w:p w14:paraId="1E283549" w14:textId="0CBBA64C" w:rsidR="005B5B3E" w:rsidRPr="00061A49" w:rsidRDefault="00061A49" w:rsidP="005B5B3E">
            <w:pPr>
              <w:widowControl w:val="0"/>
              <w:jc w:val="center"/>
              <w:rPr>
                <w:rFonts w:ascii="GHEA Grapalat" w:hAnsi="GHEA Grapalat"/>
                <w:sz w:val="16"/>
                <w:szCs w:val="16"/>
              </w:rPr>
            </w:pPr>
            <w:r>
              <w:rPr>
                <w:rFonts w:ascii="GHEA Grapalat" w:hAnsi="GHEA Grapalat"/>
                <w:sz w:val="16"/>
                <w:szCs w:val="16"/>
              </w:rPr>
              <w:t>Представлена ниже</w:t>
            </w:r>
          </w:p>
        </w:tc>
        <w:tc>
          <w:tcPr>
            <w:tcW w:w="1085" w:type="dxa"/>
            <w:tcBorders>
              <w:top w:val="single" w:sz="4" w:space="0" w:color="auto"/>
              <w:left w:val="single" w:sz="4" w:space="0" w:color="auto"/>
              <w:bottom w:val="single" w:sz="4" w:space="0" w:color="auto"/>
              <w:right w:val="single" w:sz="4" w:space="0" w:color="auto"/>
            </w:tcBorders>
          </w:tcPr>
          <w:p w14:paraId="0790E5AC" w14:textId="7B9ACA7B" w:rsidR="005B5B3E" w:rsidRDefault="00061A49" w:rsidP="005B5B3E">
            <w:pPr>
              <w:widowControl w:val="0"/>
              <w:jc w:val="center"/>
              <w:rPr>
                <w:rFonts w:ascii="GHEA Grapalat" w:hAnsi="GHEA Grapalat"/>
                <w:sz w:val="16"/>
                <w:szCs w:val="16"/>
              </w:rPr>
            </w:pPr>
            <w:r>
              <w:rPr>
                <w:rFonts w:ascii="GHEA Grapalat" w:hAnsi="GHEA Grapalat"/>
                <w:sz w:val="16"/>
                <w:szCs w:val="16"/>
              </w:rPr>
              <w:t>Шт.</w:t>
            </w:r>
          </w:p>
        </w:tc>
        <w:tc>
          <w:tcPr>
            <w:tcW w:w="1559" w:type="dxa"/>
            <w:tcBorders>
              <w:top w:val="single" w:sz="4" w:space="0" w:color="auto"/>
              <w:left w:val="single" w:sz="4" w:space="0" w:color="auto"/>
              <w:bottom w:val="single" w:sz="4" w:space="0" w:color="auto"/>
              <w:right w:val="single" w:sz="4" w:space="0" w:color="auto"/>
            </w:tcBorders>
          </w:tcPr>
          <w:p w14:paraId="5CC7BB25" w14:textId="77777777" w:rsidR="005B5B3E" w:rsidRDefault="005B5B3E" w:rsidP="005B5B3E">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563551A" w14:textId="77777777" w:rsidR="005B5B3E" w:rsidRDefault="005B5B3E" w:rsidP="005B5B3E">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tcPr>
          <w:p w14:paraId="7EC4BE67" w14:textId="3CE078D7" w:rsidR="005B5B3E" w:rsidRDefault="00706321" w:rsidP="005B5B3E">
            <w:pPr>
              <w:widowControl w:val="0"/>
              <w:jc w:val="center"/>
              <w:rPr>
                <w:rFonts w:ascii="GHEA Grapalat" w:hAnsi="GHEA Grapalat"/>
                <w:sz w:val="16"/>
                <w:szCs w:val="16"/>
              </w:rPr>
            </w:pPr>
            <w:r>
              <w:rPr>
                <w:rFonts w:ascii="GHEA Grapalat" w:hAnsi="GHEA Grapalat"/>
                <w:sz w:val="16"/>
                <w:szCs w:val="16"/>
              </w:rPr>
              <w:t>2</w:t>
            </w:r>
          </w:p>
        </w:tc>
        <w:tc>
          <w:tcPr>
            <w:tcW w:w="709" w:type="dxa"/>
            <w:tcBorders>
              <w:top w:val="single" w:sz="4" w:space="0" w:color="auto"/>
              <w:left w:val="single" w:sz="4" w:space="0" w:color="auto"/>
              <w:bottom w:val="single" w:sz="4" w:space="0" w:color="auto"/>
              <w:right w:val="single" w:sz="4" w:space="0" w:color="auto"/>
            </w:tcBorders>
          </w:tcPr>
          <w:p w14:paraId="4F0CE40B" w14:textId="77777777" w:rsidR="00711BC7" w:rsidRPr="00835EC8" w:rsidRDefault="00711BC7" w:rsidP="00711BC7">
            <w:pPr>
              <w:jc w:val="center"/>
              <w:rPr>
                <w:sz w:val="20"/>
                <w:szCs w:val="20"/>
              </w:rPr>
            </w:pPr>
            <w:r w:rsidRPr="00835EC8">
              <w:rPr>
                <w:sz w:val="20"/>
                <w:szCs w:val="20"/>
              </w:rPr>
              <w:t>ЗАО</w:t>
            </w:r>
            <w:r>
              <w:rPr>
                <w:sz w:val="20"/>
                <w:szCs w:val="20"/>
              </w:rPr>
              <w:t xml:space="preserve"> Ереванчкий </w:t>
            </w:r>
            <w:r w:rsidRPr="00835EC8">
              <w:rPr>
                <w:sz w:val="20"/>
                <w:szCs w:val="20"/>
              </w:rPr>
              <w:t xml:space="preserve">Центр здоровья «Малатия-Себастия» </w:t>
            </w:r>
            <w:r w:rsidRPr="00835EC8">
              <w:rPr>
                <w:sz w:val="20"/>
                <w:szCs w:val="20"/>
              </w:rPr>
              <w:lastRenderedPageBreak/>
              <w:t>, Ереван,</w:t>
            </w:r>
          </w:p>
          <w:p w14:paraId="3C954EF7" w14:textId="77777777" w:rsidR="00711BC7" w:rsidRPr="00835EC8" w:rsidRDefault="00711BC7" w:rsidP="00711BC7">
            <w:pPr>
              <w:jc w:val="center"/>
              <w:rPr>
                <w:sz w:val="20"/>
                <w:szCs w:val="20"/>
              </w:rPr>
            </w:pPr>
            <w:r w:rsidRPr="00835EC8">
              <w:rPr>
                <w:sz w:val="20"/>
                <w:szCs w:val="20"/>
              </w:rPr>
              <w:t xml:space="preserve">улица Андраник, </w:t>
            </w:r>
            <w:r>
              <w:rPr>
                <w:sz w:val="20"/>
                <w:szCs w:val="20"/>
              </w:rPr>
              <w:t xml:space="preserve">дом </w:t>
            </w:r>
            <w:r w:rsidRPr="00835EC8">
              <w:rPr>
                <w:sz w:val="20"/>
                <w:szCs w:val="20"/>
              </w:rPr>
              <w:t>5/9</w:t>
            </w:r>
          </w:p>
          <w:p w14:paraId="5CC96E47" w14:textId="2BC210D7" w:rsidR="005B5B3E" w:rsidRDefault="005B5B3E" w:rsidP="005B5B3E">
            <w:pPr>
              <w:widowControl w:val="0"/>
              <w:jc w:val="center"/>
              <w:rPr>
                <w:rFonts w:ascii="GHEA Grapalat" w:hAnsi="GHEA Grapalat"/>
                <w:sz w:val="16"/>
                <w:szCs w:val="16"/>
              </w:rPr>
            </w:pPr>
          </w:p>
        </w:tc>
        <w:tc>
          <w:tcPr>
            <w:tcW w:w="1158" w:type="dxa"/>
            <w:tcBorders>
              <w:top w:val="single" w:sz="4" w:space="0" w:color="auto"/>
              <w:left w:val="single" w:sz="4" w:space="0" w:color="auto"/>
              <w:bottom w:val="single" w:sz="4" w:space="0" w:color="auto"/>
              <w:right w:val="single" w:sz="4" w:space="0" w:color="auto"/>
            </w:tcBorders>
          </w:tcPr>
          <w:p w14:paraId="3698732F" w14:textId="38796B41" w:rsidR="005B5B3E" w:rsidRDefault="00706321" w:rsidP="005B5B3E">
            <w:pPr>
              <w:widowControl w:val="0"/>
              <w:jc w:val="center"/>
              <w:rPr>
                <w:rFonts w:ascii="GHEA Grapalat" w:hAnsi="GHEA Grapalat"/>
                <w:sz w:val="16"/>
                <w:szCs w:val="16"/>
              </w:rPr>
            </w:pPr>
            <w:r>
              <w:rPr>
                <w:rFonts w:ascii="GHEA Grapalat" w:hAnsi="GHEA Grapalat"/>
                <w:sz w:val="16"/>
                <w:szCs w:val="16"/>
              </w:rPr>
              <w:lastRenderedPageBreak/>
              <w:t>2</w:t>
            </w:r>
          </w:p>
        </w:tc>
        <w:tc>
          <w:tcPr>
            <w:tcW w:w="1334" w:type="dxa"/>
            <w:tcBorders>
              <w:top w:val="single" w:sz="4" w:space="0" w:color="auto"/>
              <w:left w:val="single" w:sz="4" w:space="0" w:color="auto"/>
              <w:bottom w:val="single" w:sz="4" w:space="0" w:color="auto"/>
              <w:right w:val="single" w:sz="4" w:space="0" w:color="auto"/>
            </w:tcBorders>
          </w:tcPr>
          <w:p w14:paraId="72BDFBC1" w14:textId="77777777" w:rsidR="000F591A" w:rsidRPr="00BB1E18" w:rsidRDefault="000F591A" w:rsidP="000F591A">
            <w:pPr>
              <w:jc w:val="center"/>
              <w:rPr>
                <w:sz w:val="20"/>
                <w:szCs w:val="20"/>
              </w:rPr>
            </w:pPr>
            <w:r w:rsidRPr="00BB1E18">
              <w:rPr>
                <w:sz w:val="20"/>
                <w:szCs w:val="20"/>
              </w:rPr>
              <w:t>Со дня вступления в</w:t>
            </w:r>
          </w:p>
          <w:p w14:paraId="7D70055C" w14:textId="77777777" w:rsidR="000F591A" w:rsidRPr="00BB1E18" w:rsidRDefault="000F591A" w:rsidP="000F591A">
            <w:pPr>
              <w:jc w:val="center"/>
              <w:rPr>
                <w:sz w:val="20"/>
                <w:szCs w:val="20"/>
              </w:rPr>
            </w:pPr>
            <w:r w:rsidRPr="00BB1E18">
              <w:rPr>
                <w:sz w:val="20"/>
                <w:szCs w:val="20"/>
              </w:rPr>
              <w:t>силу договора/соглашения</w:t>
            </w:r>
          </w:p>
          <w:p w14:paraId="1187A04D" w14:textId="4D8A8A24" w:rsidR="005B5B3E" w:rsidRDefault="000F591A" w:rsidP="000F591A">
            <w:pPr>
              <w:widowControl w:val="0"/>
              <w:jc w:val="center"/>
              <w:rPr>
                <w:rFonts w:ascii="GHEA Grapalat" w:hAnsi="GHEA Grapalat"/>
                <w:sz w:val="16"/>
                <w:szCs w:val="16"/>
              </w:rPr>
            </w:pPr>
            <w:r w:rsidRPr="00BB1E18">
              <w:rPr>
                <w:sz w:val="20"/>
                <w:szCs w:val="20"/>
              </w:rPr>
              <w:t xml:space="preserve">до </w:t>
            </w:r>
            <w:r w:rsidRPr="00BB1E18">
              <w:rPr>
                <w:sz w:val="20"/>
                <w:szCs w:val="20"/>
                <w:lang w:val="hy-AM"/>
              </w:rPr>
              <w:t>150</w:t>
            </w:r>
            <w:r w:rsidRPr="00BB1E18">
              <w:rPr>
                <w:sz w:val="20"/>
                <w:szCs w:val="20"/>
              </w:rPr>
              <w:t xml:space="preserve"> календарных дней</w:t>
            </w:r>
          </w:p>
        </w:tc>
      </w:tr>
    </w:tbl>
    <w:p w14:paraId="34A46E7B" w14:textId="77777777" w:rsidR="005B5B3E" w:rsidRDefault="005B5B3E" w:rsidP="005B5B3E">
      <w:pPr>
        <w:widowControl w:val="0"/>
        <w:jc w:val="both"/>
        <w:rPr>
          <w:rFonts w:ascii="GHEA Grapalat" w:hAnsi="GHEA Grapalat"/>
        </w:rPr>
      </w:pPr>
    </w:p>
    <w:p w14:paraId="13E6F7E7" w14:textId="77777777" w:rsidR="00A075C4" w:rsidRPr="00BB1E18" w:rsidRDefault="00A075C4" w:rsidP="00A075C4">
      <w:pPr>
        <w:rPr>
          <w:sz w:val="20"/>
          <w:szCs w:val="20"/>
        </w:rPr>
      </w:pPr>
    </w:p>
    <w:p w14:paraId="3D4ABC02" w14:textId="77777777" w:rsidR="00061A49" w:rsidRDefault="00061A49" w:rsidP="005B5B3E">
      <w:pPr>
        <w:widowControl w:val="0"/>
        <w:jc w:val="both"/>
        <w:rPr>
          <w:rFonts w:ascii="GHEA Grapalat" w:hAnsi="GHEA Grapalat"/>
        </w:rPr>
      </w:pPr>
    </w:p>
    <w:p w14:paraId="69A47FA1"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b/>
          <w:sz w:val="22"/>
          <w:szCs w:val="22"/>
          <w:u w:val="single"/>
        </w:rPr>
        <w:t>Лифт с машинным помещением</w:t>
      </w:r>
      <w:r w:rsidRPr="00711BC7">
        <w:rPr>
          <w:rFonts w:ascii="GHEA Grapalat" w:hAnsi="GHEA Grapalat"/>
          <w:sz w:val="22"/>
          <w:szCs w:val="22"/>
        </w:rPr>
        <w:br/>
        <w:t>Тип - пассажирский</w:t>
      </w:r>
      <w:r w:rsidRPr="00711BC7">
        <w:rPr>
          <w:rFonts w:ascii="GHEA Grapalat" w:hAnsi="GHEA Grapalat"/>
          <w:sz w:val="22"/>
          <w:szCs w:val="22"/>
        </w:rPr>
        <w:br/>
        <w:t>Дверной проём</w:t>
      </w:r>
      <w:r w:rsidRPr="00711BC7">
        <w:rPr>
          <w:rFonts w:ascii="Calibri" w:hAnsi="Calibri" w:cs="Calibri"/>
          <w:sz w:val="22"/>
          <w:szCs w:val="22"/>
        </w:rPr>
        <w:t> </w:t>
      </w:r>
      <w:r w:rsidRPr="00711BC7">
        <w:rPr>
          <w:rFonts w:ascii="GHEA Grapalat" w:hAnsi="GHEA Grapalat"/>
          <w:sz w:val="22"/>
          <w:szCs w:val="22"/>
        </w:rPr>
        <w:t>обязательно должен быть 800 мм, предназначенный для людей с ограниченной подвижностью</w:t>
      </w:r>
      <w:r w:rsidRPr="00711BC7">
        <w:rPr>
          <w:rFonts w:ascii="GHEA Grapalat" w:hAnsi="GHEA Grapalat"/>
          <w:sz w:val="22"/>
          <w:szCs w:val="22"/>
        </w:rPr>
        <w:br/>
        <w:t>а) по замерам может быть более 800 мм.</w:t>
      </w:r>
      <w:r w:rsidRPr="00711BC7">
        <w:rPr>
          <w:rFonts w:ascii="GHEA Grapalat" w:hAnsi="GHEA Grapalat"/>
          <w:sz w:val="22"/>
          <w:szCs w:val="22"/>
        </w:rPr>
        <w:br/>
        <w:t>б) в случае если невозможно обеспечить проем 800 мм осуществлять</w:t>
      </w:r>
      <w:r w:rsidRPr="00711BC7">
        <w:rPr>
          <w:rFonts w:ascii="Calibri" w:hAnsi="Calibri" w:cs="Calibri"/>
          <w:sz w:val="22"/>
          <w:szCs w:val="22"/>
        </w:rPr>
        <w:t> </w:t>
      </w:r>
      <w:r w:rsidRPr="00711BC7">
        <w:rPr>
          <w:rFonts w:ascii="GHEA Grapalat" w:hAnsi="GHEA Grapalat"/>
          <w:sz w:val="22"/>
          <w:szCs w:val="22"/>
        </w:rPr>
        <w:t>замер совместно с заказчиком</w:t>
      </w:r>
    </w:p>
    <w:p w14:paraId="66C12618"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Высота дверей - 2000 мм</w:t>
      </w:r>
      <w:r w:rsidRPr="00711BC7">
        <w:rPr>
          <w:rFonts w:ascii="GHEA Grapalat" w:hAnsi="GHEA Grapalat"/>
          <w:sz w:val="22"/>
          <w:szCs w:val="22"/>
        </w:rPr>
        <w:br/>
        <w:t>Главный электродвигатель - система VVVF</w:t>
      </w:r>
      <w:r w:rsidRPr="00711BC7">
        <w:rPr>
          <w:rFonts w:ascii="GHEA Grapalat" w:hAnsi="GHEA Grapalat"/>
          <w:sz w:val="22"/>
          <w:szCs w:val="22"/>
        </w:rPr>
        <w:br/>
        <w:t>Скорость 1м/с</w:t>
      </w:r>
      <w:r w:rsidRPr="00711BC7">
        <w:rPr>
          <w:rFonts w:ascii="GHEA Grapalat" w:hAnsi="GHEA Grapalat"/>
          <w:sz w:val="22"/>
          <w:szCs w:val="22"/>
        </w:rPr>
        <w:br/>
        <w:t>Двери этажей - металлические, с</w:t>
      </w:r>
      <w:r w:rsidRPr="00711BC7">
        <w:rPr>
          <w:rFonts w:ascii="Calibri" w:hAnsi="Calibri" w:cs="Calibri"/>
          <w:sz w:val="22"/>
          <w:szCs w:val="22"/>
        </w:rPr>
        <w:t> </w:t>
      </w:r>
      <w:r w:rsidRPr="00711BC7">
        <w:rPr>
          <w:rFonts w:ascii="GHEA Grapalat" w:hAnsi="GHEA Grapalat"/>
          <w:sz w:val="22"/>
          <w:szCs w:val="22"/>
        </w:rPr>
        <w:t>аэрозольным</w:t>
      </w:r>
      <w:r w:rsidRPr="00711BC7">
        <w:rPr>
          <w:rFonts w:ascii="Calibri" w:hAnsi="Calibri" w:cs="Calibri"/>
          <w:sz w:val="22"/>
          <w:szCs w:val="22"/>
        </w:rPr>
        <w:t> </w:t>
      </w:r>
      <w:r w:rsidRPr="00711BC7">
        <w:rPr>
          <w:rFonts w:ascii="GHEA Grapalat" w:hAnsi="GHEA Grapalat"/>
          <w:sz w:val="22"/>
          <w:szCs w:val="22"/>
        </w:rPr>
        <w:t>напылением.</w:t>
      </w:r>
      <w:r w:rsidRPr="00711BC7">
        <w:rPr>
          <w:rFonts w:ascii="GHEA Grapalat" w:hAnsi="GHEA Grapalat"/>
          <w:sz w:val="22"/>
          <w:szCs w:val="22"/>
        </w:rPr>
        <w:br/>
        <w:t>Вызывной аппарат - металлический, кнопки антивандальные, с подсветкой</w:t>
      </w:r>
      <w:r w:rsidRPr="00711BC7">
        <w:rPr>
          <w:rFonts w:ascii="GHEA Grapalat" w:hAnsi="GHEA Grapalat"/>
          <w:sz w:val="22"/>
          <w:szCs w:val="22"/>
        </w:rPr>
        <w:br/>
        <w:t>Этажный индикатор</w:t>
      </w:r>
      <w:r w:rsidRPr="00711BC7">
        <w:rPr>
          <w:rFonts w:ascii="Calibri" w:hAnsi="Calibri" w:cs="Calibri"/>
          <w:sz w:val="22"/>
          <w:szCs w:val="22"/>
        </w:rPr>
        <w:t>  </w:t>
      </w:r>
      <w:r w:rsidRPr="00711BC7">
        <w:rPr>
          <w:rFonts w:ascii="GHEA Grapalat" w:hAnsi="GHEA Grapalat"/>
          <w:sz w:val="22"/>
          <w:szCs w:val="22"/>
        </w:rPr>
        <w:t>(на всех этажах)</w:t>
      </w:r>
      <w:r w:rsidRPr="00711BC7">
        <w:rPr>
          <w:rFonts w:ascii="Calibri" w:hAnsi="Calibri" w:cs="Calibri"/>
          <w:sz w:val="22"/>
          <w:szCs w:val="22"/>
        </w:rPr>
        <w:t>  </w:t>
      </w:r>
      <w:r w:rsidRPr="00711BC7">
        <w:rPr>
          <w:rFonts w:ascii="GHEA Grapalat" w:hAnsi="GHEA Grapalat"/>
          <w:sz w:val="22"/>
          <w:szCs w:val="22"/>
        </w:rPr>
        <w:t>световой</w:t>
      </w:r>
      <w:r w:rsidRPr="00711BC7">
        <w:rPr>
          <w:rFonts w:ascii="GHEA Grapalat" w:hAnsi="GHEA Grapalat"/>
          <w:sz w:val="22"/>
          <w:szCs w:val="22"/>
        </w:rPr>
        <w:br/>
      </w:r>
      <w:r w:rsidRPr="00711BC7">
        <w:rPr>
          <w:rFonts w:ascii="GHEA Grapalat" w:hAnsi="GHEA Grapalat"/>
          <w:b/>
          <w:sz w:val="22"/>
          <w:szCs w:val="22"/>
          <w:u w:val="single"/>
        </w:rPr>
        <w:t>Электронная панель управления</w:t>
      </w:r>
      <w:r w:rsidRPr="00711BC7">
        <w:rPr>
          <w:rFonts w:ascii="GHEA Grapalat" w:hAnsi="GHEA Grapalat"/>
          <w:sz w:val="22"/>
          <w:szCs w:val="22"/>
        </w:rPr>
        <w:br/>
        <w:t>Обязательно</w:t>
      </w:r>
      <w:r w:rsidRPr="00711BC7">
        <w:rPr>
          <w:rFonts w:ascii="Calibri" w:hAnsi="Calibri" w:cs="Calibri"/>
          <w:sz w:val="22"/>
          <w:szCs w:val="22"/>
        </w:rPr>
        <w:t> </w:t>
      </w:r>
      <w:r w:rsidRPr="00711BC7">
        <w:rPr>
          <w:rFonts w:ascii="GHEA Grapalat" w:hAnsi="GHEA Grapalat"/>
          <w:sz w:val="22"/>
          <w:szCs w:val="22"/>
        </w:rPr>
        <w:t>должна иметь узел передачи информации, который будет иметь возможность установки модуля передачи данных.</w:t>
      </w:r>
      <w:r w:rsidRPr="00711BC7">
        <w:rPr>
          <w:rFonts w:ascii="GHEA Grapalat" w:hAnsi="GHEA Grapalat"/>
          <w:sz w:val="22"/>
          <w:szCs w:val="22"/>
        </w:rPr>
        <w:br/>
      </w:r>
      <w:r w:rsidRPr="00711BC7">
        <w:rPr>
          <w:rFonts w:ascii="GHEA Grapalat" w:hAnsi="GHEA Grapalat"/>
          <w:b/>
          <w:sz w:val="22"/>
          <w:szCs w:val="22"/>
          <w:u w:val="single"/>
        </w:rPr>
        <w:t>Кабина лифта</w:t>
      </w:r>
      <w:r w:rsidRPr="00711BC7">
        <w:rPr>
          <w:rFonts w:ascii="GHEA Grapalat" w:hAnsi="GHEA Grapalat"/>
          <w:sz w:val="22"/>
          <w:szCs w:val="22"/>
        </w:rPr>
        <w:br/>
        <w:t>Стены и двери - металлические, с</w:t>
      </w:r>
      <w:r w:rsidRPr="00711BC7">
        <w:rPr>
          <w:rFonts w:ascii="Calibri" w:hAnsi="Calibri" w:cs="Calibri"/>
          <w:sz w:val="22"/>
          <w:szCs w:val="22"/>
        </w:rPr>
        <w:t> </w:t>
      </w:r>
      <w:r w:rsidRPr="00711BC7">
        <w:rPr>
          <w:rFonts w:ascii="GHEA Grapalat" w:hAnsi="GHEA Grapalat"/>
          <w:sz w:val="22"/>
          <w:szCs w:val="22"/>
        </w:rPr>
        <w:t>аэрозольным</w:t>
      </w:r>
      <w:r w:rsidRPr="00711BC7">
        <w:rPr>
          <w:rFonts w:ascii="Calibri" w:hAnsi="Calibri" w:cs="Calibri"/>
          <w:sz w:val="22"/>
          <w:szCs w:val="22"/>
        </w:rPr>
        <w:t> </w:t>
      </w:r>
      <w:r w:rsidRPr="00711BC7">
        <w:rPr>
          <w:rFonts w:ascii="GHEA Grapalat" w:hAnsi="GHEA Grapalat"/>
          <w:sz w:val="22"/>
          <w:szCs w:val="22"/>
        </w:rPr>
        <w:t>напылением. Кабина и этажные двери</w:t>
      </w:r>
      <w:r w:rsidRPr="00711BC7">
        <w:rPr>
          <w:rFonts w:ascii="Calibri" w:hAnsi="Calibri" w:cs="Calibri"/>
          <w:sz w:val="22"/>
          <w:szCs w:val="22"/>
        </w:rPr>
        <w:t>  </w:t>
      </w:r>
      <w:r w:rsidRPr="00711BC7">
        <w:rPr>
          <w:rFonts w:ascii="GHEA Grapalat" w:hAnsi="GHEA Grapalat"/>
          <w:sz w:val="22"/>
          <w:szCs w:val="22"/>
        </w:rPr>
        <w:t>выкрашены в один и тот же цвет (светло-серый)</w:t>
      </w:r>
      <w:r w:rsidRPr="00711BC7">
        <w:rPr>
          <w:rFonts w:ascii="GHEA Grapalat" w:hAnsi="GHEA Grapalat"/>
          <w:sz w:val="22"/>
          <w:szCs w:val="22"/>
        </w:rPr>
        <w:br/>
        <w:t>Панель команд - из нержавеющей стали, доступ к кнопкам вызова от пола (900-1200мм) для людей с ограниченными возможностями</w:t>
      </w:r>
      <w:r w:rsidRPr="00711BC7">
        <w:rPr>
          <w:rFonts w:ascii="GHEA Grapalat" w:hAnsi="GHEA Grapalat"/>
          <w:sz w:val="22"/>
          <w:szCs w:val="22"/>
        </w:rPr>
        <w:br/>
        <w:t>Кнопки - металлические, антивандальные, с подсветкой, предусмотренные так же для лиц с ограниченным зрением (шрифт Брайля)</w:t>
      </w:r>
      <w:r w:rsidRPr="00711BC7">
        <w:rPr>
          <w:rFonts w:ascii="GHEA Grapalat" w:hAnsi="GHEA Grapalat"/>
          <w:sz w:val="22"/>
          <w:szCs w:val="22"/>
        </w:rPr>
        <w:br/>
        <w:t>Этажный индикатор</w:t>
      </w:r>
      <w:r w:rsidRPr="00711BC7">
        <w:rPr>
          <w:rFonts w:ascii="GHEA Grapalat" w:hAnsi="GHEA Grapalat"/>
          <w:sz w:val="22"/>
          <w:szCs w:val="22"/>
          <w:lang w:val="hy-AM"/>
        </w:rPr>
        <w:t xml:space="preserve"> -</w:t>
      </w:r>
      <w:r w:rsidRPr="00711BC7">
        <w:rPr>
          <w:rFonts w:ascii="GHEA Grapalat" w:hAnsi="GHEA Grapalat"/>
          <w:sz w:val="22"/>
          <w:szCs w:val="22"/>
        </w:rPr>
        <w:t xml:space="preserve"> со звуковым сигналом</w:t>
      </w:r>
      <w:r w:rsidRPr="00711BC7">
        <w:rPr>
          <w:rFonts w:ascii="GHEA Grapalat" w:hAnsi="GHEA Grapalat"/>
          <w:sz w:val="22"/>
          <w:szCs w:val="22"/>
        </w:rPr>
        <w:br/>
        <w:t>Пол - виниловый</w:t>
      </w:r>
      <w:r w:rsidRPr="00711BC7">
        <w:rPr>
          <w:rFonts w:ascii="GHEA Grapalat" w:hAnsi="GHEA Grapalat"/>
          <w:sz w:val="22"/>
          <w:szCs w:val="22"/>
        </w:rPr>
        <w:br/>
      </w:r>
      <w:r w:rsidRPr="00711BC7">
        <w:rPr>
          <w:rFonts w:ascii="GHEA Grapalat" w:hAnsi="GHEA Grapalat"/>
          <w:sz w:val="22"/>
          <w:szCs w:val="22"/>
        </w:rPr>
        <w:lastRenderedPageBreak/>
        <w:t>Должна иметь:</w:t>
      </w:r>
      <w:r w:rsidRPr="00711BC7">
        <w:rPr>
          <w:rFonts w:ascii="GHEA Grapalat" w:hAnsi="GHEA Grapalat"/>
          <w:sz w:val="22"/>
          <w:szCs w:val="22"/>
        </w:rPr>
        <w:br/>
        <w:t>- зеркало по всей высоте задней стенкы кабины</w:t>
      </w:r>
      <w:r w:rsidRPr="00711BC7">
        <w:rPr>
          <w:rFonts w:ascii="GHEA Grapalat" w:hAnsi="GHEA Grapalat"/>
          <w:sz w:val="22"/>
          <w:szCs w:val="22"/>
        </w:rPr>
        <w:br/>
        <w:t>- ручка из нержавеющей стали</w:t>
      </w:r>
      <w:r w:rsidRPr="00711BC7">
        <w:rPr>
          <w:rFonts w:ascii="GHEA Grapalat" w:hAnsi="GHEA Grapalat"/>
          <w:sz w:val="22"/>
          <w:szCs w:val="22"/>
        </w:rPr>
        <w:br/>
        <w:t>-</w:t>
      </w:r>
      <w:r w:rsidRPr="00711BC7">
        <w:rPr>
          <w:rFonts w:ascii="Calibri" w:hAnsi="Calibri" w:cs="Calibri"/>
          <w:sz w:val="22"/>
          <w:szCs w:val="22"/>
        </w:rPr>
        <w:t> </w:t>
      </w:r>
      <w:r w:rsidRPr="00711BC7">
        <w:rPr>
          <w:rFonts w:ascii="GHEA Grapalat" w:hAnsi="GHEA Grapalat"/>
          <w:sz w:val="22"/>
          <w:szCs w:val="22"/>
        </w:rPr>
        <w:t>фотошторы, по всей высоте дверей</w:t>
      </w:r>
      <w:r w:rsidRPr="00711BC7">
        <w:rPr>
          <w:rFonts w:ascii="GHEA Grapalat" w:hAnsi="GHEA Grapalat"/>
          <w:sz w:val="22"/>
          <w:szCs w:val="22"/>
        </w:rPr>
        <w:br/>
        <w:t>- система дверей кабины VVVF,</w:t>
      </w:r>
      <w:r w:rsidRPr="00711BC7">
        <w:rPr>
          <w:rFonts w:ascii="GHEA Grapalat" w:hAnsi="GHEA Grapalat"/>
          <w:sz w:val="22"/>
          <w:szCs w:val="22"/>
        </w:rPr>
        <w:br/>
        <w:t>-</w:t>
      </w:r>
      <w:r w:rsidRPr="00711BC7">
        <w:rPr>
          <w:rFonts w:ascii="Calibri" w:hAnsi="Calibri" w:cs="Calibri"/>
          <w:sz w:val="22"/>
          <w:szCs w:val="22"/>
        </w:rPr>
        <w:t> </w:t>
      </w:r>
      <w:r w:rsidRPr="00711BC7">
        <w:rPr>
          <w:rFonts w:ascii="GHEA Grapalat" w:hAnsi="GHEA Grapalat"/>
          <w:sz w:val="22"/>
          <w:szCs w:val="22"/>
        </w:rPr>
        <w:t>светодиодное</w:t>
      </w:r>
      <w:r w:rsidRPr="00711BC7">
        <w:rPr>
          <w:rFonts w:ascii="Calibri" w:hAnsi="Calibri" w:cs="Calibri"/>
          <w:sz w:val="22"/>
          <w:szCs w:val="22"/>
        </w:rPr>
        <w:t> </w:t>
      </w:r>
      <w:r w:rsidRPr="00711BC7">
        <w:rPr>
          <w:rFonts w:ascii="GHEA Grapalat" w:hAnsi="GHEA Grapalat"/>
          <w:sz w:val="22"/>
          <w:szCs w:val="22"/>
        </w:rPr>
        <w:t>освещение</w:t>
      </w:r>
      <w:r w:rsidRPr="00711BC7">
        <w:rPr>
          <w:rFonts w:ascii="GHEA Grapalat" w:hAnsi="GHEA Grapalat"/>
          <w:sz w:val="22"/>
          <w:szCs w:val="22"/>
        </w:rPr>
        <w:br/>
        <w:t>-система</w:t>
      </w:r>
      <w:r w:rsidRPr="00711BC7">
        <w:rPr>
          <w:rFonts w:ascii="Calibri" w:hAnsi="Calibri" w:cs="Calibri"/>
          <w:sz w:val="22"/>
          <w:szCs w:val="22"/>
        </w:rPr>
        <w:t> </w:t>
      </w:r>
      <w:r w:rsidRPr="00711BC7">
        <w:rPr>
          <w:rFonts w:ascii="GHEA Grapalat" w:hAnsi="GHEA Grapalat"/>
          <w:sz w:val="22"/>
          <w:szCs w:val="22"/>
        </w:rPr>
        <w:t>вентиляции</w:t>
      </w:r>
      <w:r w:rsidRPr="00711BC7">
        <w:rPr>
          <w:rFonts w:ascii="GHEA Grapalat" w:hAnsi="GHEA Grapalat"/>
          <w:sz w:val="22"/>
          <w:szCs w:val="22"/>
        </w:rPr>
        <w:br/>
        <w:t>-система</w:t>
      </w:r>
      <w:r w:rsidRPr="00711BC7">
        <w:rPr>
          <w:rFonts w:ascii="Calibri" w:hAnsi="Calibri" w:cs="Calibri"/>
          <w:sz w:val="22"/>
          <w:szCs w:val="22"/>
        </w:rPr>
        <w:t> </w:t>
      </w:r>
      <w:r w:rsidRPr="00711BC7">
        <w:rPr>
          <w:rFonts w:ascii="GHEA Grapalat" w:hAnsi="GHEA Grapalat"/>
          <w:sz w:val="22"/>
          <w:szCs w:val="22"/>
        </w:rPr>
        <w:t>эвакуации пассажиров включая установку снабжения</w:t>
      </w:r>
      <w:r w:rsidRPr="00711BC7">
        <w:rPr>
          <w:rFonts w:ascii="Calibri" w:hAnsi="Calibri" w:cs="Calibri"/>
          <w:sz w:val="22"/>
          <w:szCs w:val="22"/>
        </w:rPr>
        <w:t> </w:t>
      </w:r>
      <w:r w:rsidRPr="00711BC7">
        <w:rPr>
          <w:rFonts w:ascii="GHEA Grapalat" w:hAnsi="GHEA Grapalat"/>
          <w:sz w:val="22"/>
          <w:szCs w:val="22"/>
        </w:rPr>
        <w:t>дополнительного</w:t>
      </w:r>
      <w:r w:rsidRPr="00711BC7">
        <w:rPr>
          <w:rFonts w:ascii="Calibri" w:hAnsi="Calibri" w:cs="Calibri"/>
          <w:sz w:val="22"/>
          <w:szCs w:val="22"/>
        </w:rPr>
        <w:t> </w:t>
      </w:r>
      <w:r w:rsidRPr="00711BC7">
        <w:rPr>
          <w:rFonts w:ascii="GHEA Grapalat" w:hAnsi="GHEA Grapalat"/>
          <w:sz w:val="22"/>
          <w:szCs w:val="22"/>
        </w:rPr>
        <w:t>источника</w:t>
      </w:r>
      <w:r w:rsidRPr="00711BC7">
        <w:rPr>
          <w:rFonts w:ascii="Calibri" w:hAnsi="Calibri" w:cs="Calibri"/>
          <w:sz w:val="22"/>
          <w:szCs w:val="22"/>
        </w:rPr>
        <w:t> </w:t>
      </w:r>
      <w:r w:rsidRPr="00711BC7">
        <w:rPr>
          <w:rFonts w:ascii="GHEA Grapalat" w:hAnsi="GHEA Grapalat"/>
          <w:sz w:val="22"/>
          <w:szCs w:val="22"/>
        </w:rPr>
        <w:t>питания</w:t>
      </w:r>
      <w:r w:rsidRPr="00711BC7">
        <w:rPr>
          <w:rFonts w:ascii="Calibri" w:hAnsi="Calibri" w:cs="Calibri"/>
          <w:sz w:val="22"/>
          <w:szCs w:val="22"/>
        </w:rPr>
        <w:t> </w:t>
      </w:r>
      <w:r w:rsidRPr="00711BC7">
        <w:rPr>
          <w:rFonts w:ascii="GHEA Grapalat" w:hAnsi="GHEA Grapalat"/>
          <w:sz w:val="22"/>
          <w:szCs w:val="22"/>
        </w:rPr>
        <w:t>для обеспечения плавной остановки лифта и эвакуации пассажиров (вверх/вниз) в случае отключения от основного источника питания лифта.</w:t>
      </w:r>
      <w:r w:rsidRPr="00711BC7">
        <w:rPr>
          <w:rFonts w:ascii="GHEA Grapalat" w:hAnsi="GHEA Grapalat"/>
          <w:sz w:val="22"/>
          <w:szCs w:val="22"/>
        </w:rPr>
        <w:br/>
        <w:t>- голосовой датчик контроля загрузки кабины на армянском языке</w:t>
      </w:r>
      <w:r w:rsidRPr="00711BC7">
        <w:rPr>
          <w:rFonts w:ascii="GHEA Grapalat" w:hAnsi="GHEA Grapalat"/>
          <w:sz w:val="22"/>
          <w:szCs w:val="22"/>
        </w:rPr>
        <w:br/>
        <w:t>- правила пользования лифтом на армянском языке</w:t>
      </w:r>
      <w:r w:rsidRPr="00711BC7">
        <w:rPr>
          <w:rFonts w:ascii="GHEA Grapalat" w:hAnsi="GHEA Grapalat"/>
          <w:sz w:val="22"/>
          <w:szCs w:val="22"/>
        </w:rPr>
        <w:br/>
        <w:t>В кабине должна быть размещена следующая информация:</w:t>
      </w:r>
    </w:p>
    <w:p w14:paraId="1ADF420F" w14:textId="119A1585"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 номинальная грузоподъемность, кг;</w:t>
      </w:r>
    </w:p>
    <w:p w14:paraId="01F5FD0A" w14:textId="5F384A22"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 вместимость (число человек);</w:t>
      </w:r>
    </w:p>
    <w:p w14:paraId="54F915F7" w14:textId="0D80EABF"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 изготовитель лифта;</w:t>
      </w:r>
    </w:p>
    <w:p w14:paraId="72CC7A73" w14:textId="25BA668C"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 год изготовления;</w:t>
      </w:r>
    </w:p>
    <w:p w14:paraId="298276D4" w14:textId="7AFCD56F"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 заводской номер.</w:t>
      </w:r>
    </w:p>
    <w:p w14:paraId="0D156FF8" w14:textId="77777777" w:rsidR="00711BC7" w:rsidRPr="00711BC7" w:rsidRDefault="00711BC7" w:rsidP="00711BC7">
      <w:pPr>
        <w:jc w:val="center"/>
        <w:rPr>
          <w:rFonts w:ascii="GHEA Grapalat" w:hAnsi="GHEA Grapalat"/>
          <w:b/>
          <w:sz w:val="22"/>
          <w:szCs w:val="22"/>
          <w:u w:val="single"/>
          <w:lang w:val="hy-AM"/>
        </w:rPr>
      </w:pPr>
      <w:r w:rsidRPr="00711BC7">
        <w:rPr>
          <w:rFonts w:ascii="GHEA Grapalat" w:hAnsi="GHEA Grapalat"/>
          <w:sz w:val="22"/>
          <w:szCs w:val="22"/>
        </w:rPr>
        <w:t>Допускается указывать год изготовления и заводской номер на любой поверхности кабины в любом доступном для персонала месте. Информацию о вместимости и номинальной грузоподъемности допускается выполнять в виде надписи «...кг...человек» или пиктограмм.</w:t>
      </w:r>
      <w:r w:rsidRPr="00711BC7">
        <w:rPr>
          <w:rFonts w:ascii="GHEA Grapalat" w:hAnsi="GHEA Grapalat"/>
          <w:sz w:val="22"/>
          <w:szCs w:val="22"/>
        </w:rPr>
        <w:br/>
      </w:r>
      <w:r w:rsidRPr="00711BC7">
        <w:rPr>
          <w:rFonts w:ascii="GHEA Grapalat" w:hAnsi="GHEA Grapalat"/>
          <w:sz w:val="22"/>
          <w:szCs w:val="22"/>
        </w:rPr>
        <w:br/>
      </w:r>
      <w:r w:rsidRPr="00711BC7">
        <w:rPr>
          <w:rFonts w:ascii="GHEA Grapalat" w:hAnsi="GHEA Grapalat"/>
          <w:b/>
          <w:sz w:val="22"/>
          <w:szCs w:val="22"/>
          <w:u w:val="single"/>
        </w:rPr>
        <w:t>Демонтаж старого лифта и установка нового лифта.</w:t>
      </w:r>
    </w:p>
    <w:p w14:paraId="0A75457A"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sz w:val="22"/>
          <w:szCs w:val="22"/>
        </w:rPr>
        <w:t>Лицо, желающее принять участие в конкурсе, обязано провести все необходимые исследования согласно техническому заданию по указанному адресу до подачи заявки на конкурс. В случае обнаружения дефектов и/или несоответствий сообщить об этом Заказчику в письменной форме.</w:t>
      </w:r>
    </w:p>
    <w:p w14:paraId="4FF71EA1"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sz w:val="22"/>
          <w:szCs w:val="22"/>
        </w:rPr>
        <w:t>Участник, выбранный по результатам тендера, обязан за свой счет произвести замеры всех параметров лифта (размер шахты, проем дверей, высота дверей, высота подъема и другие дополнительные измерения при необходимости).</w:t>
      </w:r>
    </w:p>
    <w:p w14:paraId="565EE100"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sz w:val="22"/>
          <w:szCs w:val="22"/>
        </w:rPr>
        <w:t>Выбранный участник несет полную ответственность за точность результатов указанных измерений и соответствие установленного в соответствии с ними лифта.</w:t>
      </w:r>
    </w:p>
    <w:p w14:paraId="10EAA707"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sz w:val="22"/>
          <w:szCs w:val="22"/>
        </w:rPr>
        <w:t>Перед началом работ по монтажу лифта провести обследование шахты лифта и при необходимости выполнить все необходимые работы и мероприятия, в том числе строительные, необходимые для монтажа и дальнейшей безопасной эксплуатации лифта.</w:t>
      </w:r>
    </w:p>
    <w:p w14:paraId="15166BD9"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lastRenderedPageBreak/>
        <w:t>Полная замена противовеса лифта, включая направляющие, и крепление с максимальным расстоянием между ними в 1,5 метра.</w:t>
      </w:r>
    </w:p>
    <w:p w14:paraId="18340F12"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Демонтаж</w:t>
      </w:r>
      <w:r w:rsidRPr="00711BC7">
        <w:rPr>
          <w:rFonts w:ascii="GHEA Grapalat" w:hAnsi="GHEA Grapalat"/>
          <w:sz w:val="22"/>
          <w:szCs w:val="22"/>
          <w:lang w:val="hy-AM"/>
        </w:rPr>
        <w:t xml:space="preserve"> </w:t>
      </w:r>
      <w:r w:rsidRPr="00711BC7">
        <w:rPr>
          <w:rFonts w:ascii="GHEA Grapalat" w:hAnsi="GHEA Grapalat"/>
          <w:sz w:val="22"/>
          <w:szCs w:val="22"/>
        </w:rPr>
        <w:t>основных направляющих кабины лифта, очистка от ржавчины, выравнивание, нанесение защитных материалов, перемищение и повторная сборка с использованием специальных кронштейнов, крепление на максимальном расстоянии в 1,5 метра.</w:t>
      </w:r>
    </w:p>
    <w:p w14:paraId="2032D199"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Под</w:t>
      </w:r>
      <w:r w:rsidRPr="00711BC7">
        <w:rPr>
          <w:rFonts w:ascii="Calibri" w:hAnsi="Calibri" w:cs="Calibri"/>
          <w:sz w:val="22"/>
          <w:szCs w:val="22"/>
        </w:rPr>
        <w:t> </w:t>
      </w:r>
      <w:r w:rsidRPr="00711BC7">
        <w:rPr>
          <w:rFonts w:ascii="GHEA Grapalat" w:hAnsi="GHEA Grapalat"/>
          <w:sz w:val="22"/>
          <w:szCs w:val="22"/>
        </w:rPr>
        <w:t>лебедкой установить</w:t>
      </w:r>
      <w:r w:rsidRPr="00711BC7">
        <w:rPr>
          <w:rFonts w:ascii="Calibri" w:hAnsi="Calibri" w:cs="Calibri"/>
          <w:sz w:val="22"/>
          <w:szCs w:val="22"/>
        </w:rPr>
        <w:t> </w:t>
      </w:r>
      <w:r w:rsidRPr="00711BC7">
        <w:rPr>
          <w:rFonts w:ascii="GHEA Grapalat" w:hAnsi="GHEA Grapalat"/>
          <w:sz w:val="22"/>
          <w:szCs w:val="22"/>
        </w:rPr>
        <w:t>двутавр</w:t>
      </w:r>
      <w:r w:rsidRPr="00711BC7">
        <w:rPr>
          <w:rFonts w:ascii="Calibri" w:hAnsi="Calibri" w:cs="Calibri"/>
          <w:sz w:val="22"/>
          <w:szCs w:val="22"/>
        </w:rPr>
        <w:t> </w:t>
      </w:r>
      <w:r w:rsidRPr="00711BC7">
        <w:rPr>
          <w:rFonts w:ascii="GHEA Grapalat" w:hAnsi="GHEA Grapalat"/>
          <w:sz w:val="22"/>
          <w:szCs w:val="22"/>
        </w:rPr>
        <w:t>(не менее N14</w:t>
      </w:r>
      <w:r w:rsidRPr="00711BC7">
        <w:rPr>
          <w:rFonts w:ascii="Calibri" w:hAnsi="Calibri" w:cs="Calibri"/>
          <w:sz w:val="22"/>
          <w:szCs w:val="22"/>
        </w:rPr>
        <w:t> </w:t>
      </w:r>
      <w:r w:rsidRPr="00711BC7">
        <w:rPr>
          <w:rFonts w:ascii="GHEA Grapalat" w:hAnsi="GHEA Grapalat"/>
          <w:sz w:val="22"/>
          <w:szCs w:val="22"/>
        </w:rPr>
        <w:t>профиля).</w:t>
      </w:r>
      <w:r w:rsidRPr="00711BC7">
        <w:rPr>
          <w:rFonts w:ascii="Calibri" w:hAnsi="Calibri" w:cs="Calibri"/>
          <w:sz w:val="22"/>
          <w:szCs w:val="22"/>
        </w:rPr>
        <w:t> </w:t>
      </w:r>
      <w:r w:rsidRPr="00711BC7">
        <w:rPr>
          <w:rFonts w:ascii="GHEA Grapalat" w:hAnsi="GHEA Grapalat"/>
          <w:sz w:val="22"/>
          <w:szCs w:val="22"/>
        </w:rPr>
        <w:t>Двутавры</w:t>
      </w:r>
      <w:r w:rsidRPr="00711BC7">
        <w:rPr>
          <w:rFonts w:ascii="Calibri" w:hAnsi="Calibri" w:cs="Calibri"/>
          <w:sz w:val="22"/>
          <w:szCs w:val="22"/>
        </w:rPr>
        <w:t> </w:t>
      </w:r>
      <w:r w:rsidRPr="00711BC7">
        <w:rPr>
          <w:rFonts w:ascii="GHEA Grapalat" w:hAnsi="GHEA Grapalat"/>
          <w:sz w:val="22"/>
          <w:szCs w:val="22"/>
        </w:rPr>
        <w:t>должны бить</w:t>
      </w:r>
      <w:r w:rsidRPr="00711BC7">
        <w:rPr>
          <w:rFonts w:ascii="Calibri" w:hAnsi="Calibri" w:cs="Calibri"/>
          <w:sz w:val="22"/>
          <w:szCs w:val="22"/>
        </w:rPr>
        <w:t> </w:t>
      </w:r>
      <w:r w:rsidRPr="00711BC7">
        <w:rPr>
          <w:rFonts w:ascii="GHEA Grapalat" w:hAnsi="GHEA Grapalat"/>
          <w:sz w:val="22"/>
          <w:szCs w:val="22"/>
        </w:rPr>
        <w:t>поставлены</w:t>
      </w:r>
      <w:r w:rsidRPr="00711BC7">
        <w:rPr>
          <w:rFonts w:ascii="Calibri" w:hAnsi="Calibri" w:cs="Calibri"/>
          <w:sz w:val="22"/>
          <w:szCs w:val="22"/>
        </w:rPr>
        <w:t> </w:t>
      </w:r>
      <w:r w:rsidRPr="00711BC7">
        <w:rPr>
          <w:rFonts w:ascii="GHEA Grapalat" w:hAnsi="GHEA Grapalat"/>
          <w:sz w:val="22"/>
          <w:szCs w:val="22"/>
        </w:rPr>
        <w:t>параллельно</w:t>
      </w:r>
      <w:r w:rsidRPr="00711BC7">
        <w:rPr>
          <w:rFonts w:ascii="Calibri" w:hAnsi="Calibri" w:cs="Calibri"/>
          <w:sz w:val="22"/>
          <w:szCs w:val="22"/>
        </w:rPr>
        <w:t> </w:t>
      </w:r>
      <w:r w:rsidRPr="00711BC7">
        <w:rPr>
          <w:rFonts w:ascii="GHEA Grapalat" w:hAnsi="GHEA Grapalat"/>
          <w:sz w:val="22"/>
          <w:szCs w:val="22"/>
        </w:rPr>
        <w:t>друг друга так, чтобы оперлись на балках пола машинного отделения, а при невозможности,</w:t>
      </w:r>
      <w:r w:rsidRPr="00711BC7">
        <w:rPr>
          <w:rFonts w:ascii="Calibri" w:hAnsi="Calibri" w:cs="Calibri"/>
          <w:sz w:val="22"/>
          <w:szCs w:val="22"/>
        </w:rPr>
        <w:t> </w:t>
      </w:r>
      <w:r w:rsidRPr="00711BC7">
        <w:rPr>
          <w:rFonts w:ascii="GHEA Grapalat" w:hAnsi="GHEA Grapalat"/>
          <w:sz w:val="22"/>
          <w:szCs w:val="22"/>
        </w:rPr>
        <w:t>двутавры</w:t>
      </w:r>
      <w:r w:rsidRPr="00711BC7">
        <w:rPr>
          <w:rFonts w:ascii="Calibri" w:hAnsi="Calibri" w:cs="Calibri"/>
          <w:sz w:val="22"/>
          <w:szCs w:val="22"/>
        </w:rPr>
        <w:t> </w:t>
      </w:r>
      <w:r w:rsidRPr="00711BC7">
        <w:rPr>
          <w:rFonts w:ascii="GHEA Grapalat" w:hAnsi="GHEA Grapalat"/>
          <w:sz w:val="22"/>
          <w:szCs w:val="22"/>
        </w:rPr>
        <w:t>должны</w:t>
      </w:r>
      <w:r w:rsidRPr="00711BC7">
        <w:rPr>
          <w:rFonts w:ascii="Calibri" w:hAnsi="Calibri" w:cs="Calibri"/>
          <w:sz w:val="22"/>
          <w:szCs w:val="22"/>
        </w:rPr>
        <w:t> </w:t>
      </w:r>
      <w:r w:rsidRPr="00711BC7">
        <w:rPr>
          <w:rFonts w:ascii="GHEA Grapalat" w:hAnsi="GHEA Grapalat"/>
          <w:sz w:val="22"/>
          <w:szCs w:val="22"/>
        </w:rPr>
        <w:t>опираться</w:t>
      </w:r>
      <w:r w:rsidRPr="00711BC7">
        <w:rPr>
          <w:rFonts w:ascii="Calibri" w:hAnsi="Calibri" w:cs="Calibri"/>
          <w:sz w:val="22"/>
          <w:szCs w:val="22"/>
        </w:rPr>
        <w:t> </w:t>
      </w:r>
      <w:r w:rsidRPr="00711BC7">
        <w:rPr>
          <w:rFonts w:ascii="GHEA Grapalat" w:hAnsi="GHEA Grapalat"/>
          <w:sz w:val="22"/>
          <w:szCs w:val="22"/>
        </w:rPr>
        <w:t>на наружные стены шахты лифта.</w:t>
      </w:r>
      <w:r w:rsidRPr="00711BC7">
        <w:rPr>
          <w:rFonts w:ascii="GHEA Grapalat" w:hAnsi="GHEA Grapalat"/>
          <w:sz w:val="22"/>
          <w:szCs w:val="22"/>
        </w:rPr>
        <w:br/>
        <w:t>Снос проёмов дверей лифта с расширением существующих проёмов при необходимости. Обеспечение размеров проёмов дверей лифта должно осуществляться путём распиловки и заглаживания образовавшихся неровностей и углублений штукатуркой.</w:t>
      </w:r>
    </w:p>
    <w:p w14:paraId="589FACED"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Увеличение дверного проема: при демонтаже старого лифта, обеспечение размеров дверного проема должно быть выполнено путем пропила пилой, сглаживая образовавшиеся неровности и полости штукатуркой</w:t>
      </w:r>
      <w:r w:rsidRPr="00711BC7">
        <w:rPr>
          <w:rFonts w:ascii="GHEA Grapalat" w:hAnsi="GHEA Grapalat"/>
          <w:sz w:val="22"/>
          <w:szCs w:val="22"/>
        </w:rPr>
        <w:br/>
        <w:t>- демонтаж старых наличников этажных дверей лифта</w:t>
      </w:r>
      <w:r w:rsidRPr="00711BC7">
        <w:rPr>
          <w:rFonts w:ascii="Calibri" w:hAnsi="Calibri" w:cs="Calibri"/>
          <w:sz w:val="22"/>
          <w:szCs w:val="22"/>
        </w:rPr>
        <w:t>  </w:t>
      </w:r>
      <w:r w:rsidRPr="00711BC7">
        <w:rPr>
          <w:rFonts w:ascii="GHEA Grapalat" w:hAnsi="GHEA Grapalat"/>
          <w:sz w:val="22"/>
          <w:szCs w:val="22"/>
        </w:rPr>
        <w:t>и установка новых</w:t>
      </w:r>
      <w:r w:rsidRPr="00711BC7">
        <w:rPr>
          <w:rFonts w:ascii="Calibri" w:hAnsi="Calibri" w:cs="Calibri"/>
          <w:sz w:val="22"/>
          <w:szCs w:val="22"/>
        </w:rPr>
        <w:t>  </w:t>
      </w:r>
      <w:r w:rsidRPr="00711BC7">
        <w:rPr>
          <w:rFonts w:ascii="GHEA Grapalat" w:hAnsi="GHEA Grapalat"/>
          <w:sz w:val="22"/>
          <w:szCs w:val="22"/>
        </w:rPr>
        <w:t>на каждом этаже (металлическая пластина –толщиной не менее 1.0 мм)</w:t>
      </w:r>
      <w:r w:rsidRPr="00711BC7">
        <w:rPr>
          <w:rFonts w:ascii="GHEA Grapalat" w:hAnsi="GHEA Grapalat"/>
          <w:sz w:val="22"/>
          <w:szCs w:val="22"/>
        </w:rPr>
        <w:br/>
        <w:t>- ремонт порога лифта (по локальной необходимости: замазка или металлическая пластина - не менее 5 мм). В случае ремонта порога путем установки металлического листа покрасить его в соответствии с обрамлением дверей лифта.</w:t>
      </w:r>
      <w:r w:rsidRPr="00711BC7">
        <w:rPr>
          <w:rFonts w:ascii="GHEA Grapalat" w:hAnsi="GHEA Grapalat"/>
          <w:sz w:val="22"/>
          <w:szCs w:val="22"/>
        </w:rPr>
        <w:br/>
        <w:t>-</w:t>
      </w:r>
      <w:r w:rsidRPr="00711BC7">
        <w:rPr>
          <w:rFonts w:ascii="Calibri" w:hAnsi="Calibri" w:cs="Calibri"/>
          <w:sz w:val="22"/>
          <w:szCs w:val="22"/>
        </w:rPr>
        <w:t>  </w:t>
      </w:r>
      <w:r w:rsidRPr="00711BC7">
        <w:rPr>
          <w:rFonts w:ascii="GHEA Grapalat" w:hAnsi="GHEA Grapalat"/>
          <w:sz w:val="22"/>
          <w:szCs w:val="22"/>
        </w:rPr>
        <w:t>монтаж освещения внешней стороны потолка кабины лифта и каждого этажа шахты</w:t>
      </w:r>
      <w:r w:rsidRPr="00711BC7">
        <w:rPr>
          <w:rFonts w:ascii="GHEA Grapalat" w:hAnsi="GHEA Grapalat"/>
          <w:sz w:val="22"/>
          <w:szCs w:val="22"/>
        </w:rPr>
        <w:br/>
        <w:t>- проведение нового кабеля питания от</w:t>
      </w:r>
      <w:r w:rsidRPr="00711BC7">
        <w:rPr>
          <w:rFonts w:ascii="Calibri" w:hAnsi="Calibri" w:cs="Calibri"/>
          <w:sz w:val="22"/>
          <w:szCs w:val="22"/>
        </w:rPr>
        <w:t>  </w:t>
      </w:r>
      <w:r w:rsidRPr="00711BC7">
        <w:rPr>
          <w:rFonts w:ascii="GHEA Grapalat" w:hAnsi="GHEA Grapalat"/>
          <w:sz w:val="22"/>
          <w:szCs w:val="22"/>
        </w:rPr>
        <w:t>установленного</w:t>
      </w:r>
      <w:r w:rsidRPr="00711BC7">
        <w:rPr>
          <w:rFonts w:ascii="Calibri" w:hAnsi="Calibri" w:cs="Calibri"/>
          <w:sz w:val="22"/>
          <w:szCs w:val="22"/>
        </w:rPr>
        <w:t> </w:t>
      </w:r>
      <w:r w:rsidRPr="00711BC7">
        <w:rPr>
          <w:rFonts w:ascii="GHEA Grapalat" w:hAnsi="GHEA Grapalat"/>
          <w:sz w:val="22"/>
          <w:szCs w:val="22"/>
        </w:rPr>
        <w:t>пункта питания электроэнергии нового лифта</w:t>
      </w:r>
      <w:r w:rsidRPr="00711BC7">
        <w:rPr>
          <w:rFonts w:ascii="Calibri" w:hAnsi="Calibri" w:cs="Calibri"/>
          <w:sz w:val="22"/>
          <w:szCs w:val="22"/>
        </w:rPr>
        <w:t> </w:t>
      </w:r>
      <w:r w:rsidRPr="00711BC7">
        <w:rPr>
          <w:rFonts w:ascii="GHEA Grapalat" w:hAnsi="GHEA Grapalat"/>
          <w:sz w:val="22"/>
          <w:szCs w:val="22"/>
        </w:rPr>
        <w:t>до машинного помещения лифта, в соответствии с техническими нормам, согласованными с поставщиком (оператором).</w:t>
      </w:r>
    </w:p>
    <w:p w14:paraId="00B9F1D8"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lang w:val="hy-AM"/>
        </w:rPr>
        <w:t xml:space="preserve">- </w:t>
      </w:r>
      <w:r w:rsidRPr="00711BC7">
        <w:rPr>
          <w:rFonts w:ascii="GHEA Grapalat" w:hAnsi="GHEA Grapalat"/>
          <w:sz w:val="22"/>
          <w:szCs w:val="22"/>
        </w:rPr>
        <w:t>При установке лифтов выбранный участник обязан принять необходимые меры по предотвращению возможных опасностей для жизни и здоровья граждан.</w:t>
      </w:r>
    </w:p>
    <w:p w14:paraId="787F949A"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sz w:val="22"/>
          <w:szCs w:val="22"/>
          <w:lang w:val="hy-AM"/>
        </w:rPr>
        <w:t xml:space="preserve">- </w:t>
      </w:r>
      <w:r w:rsidRPr="00711BC7">
        <w:rPr>
          <w:rFonts w:ascii="GHEA Grapalat" w:hAnsi="GHEA Grapalat"/>
          <w:sz w:val="22"/>
          <w:szCs w:val="22"/>
        </w:rPr>
        <w:t>Перевозка строительного мусора, образовавшегося в результате установки нового лифта, на мусорную свалку, примыкающую к</w:t>
      </w:r>
      <w:r w:rsidRPr="00711BC7">
        <w:rPr>
          <w:rFonts w:ascii="Calibri" w:hAnsi="Calibri" w:cs="Calibri"/>
          <w:sz w:val="22"/>
          <w:szCs w:val="22"/>
        </w:rPr>
        <w:t> </w:t>
      </w:r>
      <w:r w:rsidRPr="00711BC7">
        <w:rPr>
          <w:rFonts w:ascii="GHEA Grapalat" w:hAnsi="GHEA Grapalat"/>
          <w:sz w:val="22"/>
          <w:szCs w:val="22"/>
        </w:rPr>
        <w:t>Нубарашенскому</w:t>
      </w:r>
      <w:r w:rsidRPr="00711BC7">
        <w:rPr>
          <w:rFonts w:ascii="Calibri" w:hAnsi="Calibri" w:cs="Calibri"/>
          <w:sz w:val="22"/>
          <w:szCs w:val="22"/>
        </w:rPr>
        <w:t> </w:t>
      </w:r>
      <w:r w:rsidRPr="00711BC7">
        <w:rPr>
          <w:rFonts w:ascii="GHEA Grapalat" w:hAnsi="GHEA Grapalat"/>
          <w:sz w:val="22"/>
          <w:szCs w:val="22"/>
        </w:rPr>
        <w:t>шоссе.</w:t>
      </w:r>
    </w:p>
    <w:p w14:paraId="5174CD6F"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sz w:val="22"/>
          <w:szCs w:val="22"/>
        </w:rPr>
        <w:t>- Если в здании имеется два лифта, работающих с одним вызывным устройством, то необходимо сохранить всю разводку электроцепи в шахте,а так же аппараты вызова не заменяемого лифта на каждом этаже . При необходимости аппараты вызова замнеяемого лифта переместить и установить  вместо аппаратов вызова не заменяемого лифта, а также другие дополнительные работы, необходимые для  обеспечения бесперебойной работы не заменяемых лифтов.</w:t>
      </w:r>
    </w:p>
    <w:p w14:paraId="08F9F983"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 xml:space="preserve">После демонтажа старого лифта ыбранный участник обязан за свой счет погрузить и вывезти демонтированные отходы и комплектующие старого лифта по адресу, указанному заказчиком, на административной территории Еревана. </w:t>
      </w:r>
      <w:r w:rsidRPr="00711BC7">
        <w:rPr>
          <w:rFonts w:ascii="GHEA Grapalat" w:hAnsi="GHEA Grapalat"/>
          <w:sz w:val="22"/>
          <w:szCs w:val="22"/>
        </w:rPr>
        <w:br/>
      </w:r>
    </w:p>
    <w:p w14:paraId="78E5D66D" w14:textId="77777777" w:rsidR="00711BC7" w:rsidRPr="00711BC7" w:rsidRDefault="00711BC7" w:rsidP="00711BC7">
      <w:pPr>
        <w:jc w:val="center"/>
        <w:rPr>
          <w:rFonts w:ascii="GHEA Grapalat" w:hAnsi="GHEA Grapalat"/>
          <w:sz w:val="22"/>
          <w:szCs w:val="22"/>
          <w:lang w:val="hy-AM"/>
        </w:rPr>
      </w:pPr>
      <w:r w:rsidRPr="00711BC7">
        <w:rPr>
          <w:rFonts w:ascii="GHEA Grapalat" w:hAnsi="GHEA Grapalat"/>
          <w:b/>
          <w:sz w:val="22"/>
          <w:szCs w:val="22"/>
          <w:u w:val="single"/>
        </w:rPr>
        <w:t>Необходимые условия для замены и обслуживания лифтов</w:t>
      </w:r>
      <w:r w:rsidRPr="00711BC7">
        <w:rPr>
          <w:rFonts w:ascii="GHEA Grapalat" w:hAnsi="GHEA Grapalat"/>
          <w:sz w:val="22"/>
          <w:szCs w:val="22"/>
        </w:rPr>
        <w:br/>
        <w:t>- Компания</w:t>
      </w:r>
      <w:r w:rsidRPr="00711BC7">
        <w:rPr>
          <w:rFonts w:ascii="Calibri" w:hAnsi="Calibri" w:cs="Calibri"/>
          <w:sz w:val="22"/>
          <w:szCs w:val="22"/>
        </w:rPr>
        <w:t>  </w:t>
      </w:r>
      <w:r w:rsidRPr="00711BC7">
        <w:rPr>
          <w:rFonts w:ascii="GHEA Grapalat" w:hAnsi="GHEA Grapalat"/>
          <w:sz w:val="22"/>
          <w:szCs w:val="22"/>
        </w:rPr>
        <w:t>обязана руководствоваться техническим регламентом Таможенного Союза «Безопасность лифтов ММ ТК 011/2011», утвержденным решением Комиссии Таможенного союза от 18 октября 2011 г. No 824.</w:t>
      </w:r>
    </w:p>
    <w:p w14:paraId="24600A83"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lang w:val="hy-AM"/>
        </w:rPr>
        <w:lastRenderedPageBreak/>
        <w:t xml:space="preserve">- </w:t>
      </w:r>
      <w:r w:rsidRPr="00711BC7">
        <w:rPr>
          <w:rFonts w:ascii="GHEA Grapalat" w:hAnsi="GHEA Grapalat"/>
          <w:sz w:val="22"/>
          <w:szCs w:val="22"/>
        </w:rPr>
        <w:t>Монтажные работы должны выполняться в соответствии с ГОСТ 33984.1-2023 «Лифты. Лифты для перевозки людей или людей и грузов. Общие требования безопасности к устройству и монтажу».</w:t>
      </w:r>
      <w:r w:rsidRPr="00711BC7">
        <w:rPr>
          <w:rFonts w:ascii="GHEA Grapalat" w:hAnsi="GHEA Grapalat"/>
          <w:sz w:val="22"/>
          <w:szCs w:val="22"/>
        </w:rPr>
        <w:br/>
        <w:t>- Организация должна иметь строительную лицензию со следующой вкладкой: «Лицензия на электроснабжение (внутреннее и внешнее электроснабжение, сети освещения, системы электроснабжения, фотоэлектрические и ветроэнергетические установки) » /2-го класса или выше/ и квалифицированных сотрудников, осуществляющих безопасное техническое обслуживание лифтов.</w:t>
      </w:r>
    </w:p>
    <w:p w14:paraId="13800142"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Максимальный срок установки каждого лифта (демонтажа старого, установки нового, регулировки и эксплуатации нового лифта) установлен в 40 календарных дней,</w:t>
      </w:r>
      <w:r w:rsidRPr="00711BC7">
        <w:rPr>
          <w:rFonts w:ascii="Calibri" w:hAnsi="Calibri" w:cs="Calibri"/>
          <w:sz w:val="22"/>
          <w:szCs w:val="22"/>
        </w:rPr>
        <w:t>  </w:t>
      </w:r>
      <w:r w:rsidRPr="00711BC7">
        <w:rPr>
          <w:rFonts w:ascii="GHEA Grapalat" w:hAnsi="GHEA Grapalat"/>
          <w:sz w:val="22"/>
          <w:szCs w:val="22"/>
        </w:rPr>
        <w:t>за исключением наличия случаев обоснованных</w:t>
      </w:r>
      <w:r w:rsidRPr="00711BC7">
        <w:rPr>
          <w:rFonts w:ascii="Calibri" w:hAnsi="Calibri" w:cs="Calibri"/>
          <w:sz w:val="22"/>
          <w:szCs w:val="22"/>
        </w:rPr>
        <w:t> </w:t>
      </w:r>
      <w:r w:rsidRPr="00711BC7">
        <w:rPr>
          <w:rFonts w:ascii="GHEA Grapalat" w:hAnsi="GHEA Grapalat"/>
          <w:sz w:val="22"/>
          <w:szCs w:val="22"/>
        </w:rPr>
        <w:t>препятствий,</w:t>
      </w:r>
      <w:r w:rsidRPr="00711BC7">
        <w:rPr>
          <w:rFonts w:ascii="Calibri" w:hAnsi="Calibri" w:cs="Calibri"/>
          <w:sz w:val="22"/>
          <w:szCs w:val="22"/>
        </w:rPr>
        <w:t> </w:t>
      </w:r>
      <w:r w:rsidRPr="00711BC7">
        <w:rPr>
          <w:rFonts w:ascii="GHEA Grapalat" w:hAnsi="GHEA Grapalat"/>
          <w:sz w:val="22"/>
          <w:szCs w:val="22"/>
        </w:rPr>
        <w:t>подтвержденных</w:t>
      </w:r>
      <w:r w:rsidRPr="00711BC7">
        <w:rPr>
          <w:rFonts w:ascii="Calibri" w:hAnsi="Calibri" w:cs="Calibri"/>
          <w:sz w:val="22"/>
          <w:szCs w:val="22"/>
        </w:rPr>
        <w:t> </w:t>
      </w:r>
      <w:r w:rsidRPr="00711BC7">
        <w:rPr>
          <w:rFonts w:ascii="GHEA Grapalat" w:hAnsi="GHEA Grapalat"/>
          <w:sz w:val="22"/>
          <w:szCs w:val="22"/>
        </w:rPr>
        <w:t>заказчиком.</w:t>
      </w:r>
      <w:r w:rsidRPr="00711BC7">
        <w:rPr>
          <w:rFonts w:ascii="GHEA Grapalat" w:hAnsi="GHEA Grapalat"/>
          <w:sz w:val="22"/>
          <w:szCs w:val="22"/>
        </w:rPr>
        <w:br/>
        <w:t>Протокол о начале работ по замене каждого лифта составляется совместно со</w:t>
      </w:r>
      <w:r w:rsidRPr="00711BC7">
        <w:rPr>
          <w:rFonts w:ascii="Calibri" w:hAnsi="Calibri" w:cs="Calibri"/>
          <w:sz w:val="22"/>
          <w:szCs w:val="22"/>
        </w:rPr>
        <w:t> </w:t>
      </w:r>
      <w:r w:rsidRPr="00711BC7">
        <w:rPr>
          <w:rFonts w:ascii="GHEA Grapalat" w:hAnsi="GHEA Grapalat"/>
          <w:sz w:val="22"/>
          <w:szCs w:val="22"/>
        </w:rPr>
        <w:t>стороной</w:t>
      </w:r>
      <w:r w:rsidRPr="00711BC7">
        <w:rPr>
          <w:rFonts w:ascii="Calibri" w:hAnsi="Calibri" w:cs="Calibri"/>
          <w:sz w:val="22"/>
          <w:szCs w:val="22"/>
        </w:rPr>
        <w:t> </w:t>
      </w:r>
      <w:r w:rsidRPr="00711BC7">
        <w:rPr>
          <w:rFonts w:ascii="GHEA Grapalat" w:hAnsi="GHEA Grapalat"/>
          <w:sz w:val="22"/>
          <w:szCs w:val="22"/>
        </w:rPr>
        <w:t>договора и заказчиком.</w:t>
      </w:r>
      <w:r w:rsidRPr="00711BC7">
        <w:rPr>
          <w:rFonts w:ascii="GHEA Grapalat" w:hAnsi="GHEA Grapalat"/>
          <w:sz w:val="22"/>
          <w:szCs w:val="22"/>
        </w:rPr>
        <w:br/>
        <w:t>- Участник, отобранный по результатам конкурса, после замены каждого лифта должен предоставить акт экспертизы технической безопасности и паспорт на установленный лифт. Паспорт должен быть заполнен на армянском или русском языке</w:t>
      </w:r>
      <w:r w:rsidRPr="00711BC7">
        <w:rPr>
          <w:rFonts w:ascii="GHEA Grapalat" w:hAnsi="GHEA Grapalat"/>
          <w:sz w:val="22"/>
          <w:szCs w:val="22"/>
        </w:rPr>
        <w:br/>
        <w:t>-</w:t>
      </w:r>
      <w:r w:rsidRPr="00711BC7">
        <w:rPr>
          <w:rFonts w:ascii="Calibri" w:hAnsi="Calibri" w:cs="Calibri"/>
          <w:sz w:val="22"/>
          <w:szCs w:val="22"/>
        </w:rPr>
        <w:t>  </w:t>
      </w:r>
      <w:r w:rsidRPr="00711BC7">
        <w:rPr>
          <w:rFonts w:ascii="GHEA Grapalat" w:hAnsi="GHEA Grapalat"/>
          <w:sz w:val="22"/>
          <w:szCs w:val="22"/>
        </w:rPr>
        <w:t>Выполненные работы могут быть приняты только при наличии положительного заключения, выданного аккредитованным в порядке, установленном Правительством Республики Армения, юридическим лицом или индивидуальным предпринимателем (далее - аккредитованное лицо) и зарегистрированного уполномоченным органом. Осмотр лифта аккредитованным лицом должен проводиться в присутствии представителя заказчика по предварительному согласованию с заказчиком.</w:t>
      </w:r>
      <w:r w:rsidRPr="00711BC7">
        <w:rPr>
          <w:rFonts w:ascii="GHEA Grapalat" w:hAnsi="GHEA Grapalat"/>
          <w:sz w:val="22"/>
          <w:szCs w:val="22"/>
        </w:rPr>
        <w:br/>
        <w:t>Гарантия, месяц - 24 (после установки)</w:t>
      </w:r>
      <w:r w:rsidRPr="00711BC7">
        <w:rPr>
          <w:rFonts w:ascii="GHEA Grapalat" w:hAnsi="GHEA Grapalat"/>
          <w:sz w:val="22"/>
          <w:szCs w:val="22"/>
        </w:rPr>
        <w:br/>
        <w:t>Обслуживание, месяц - 12 (после установки)</w:t>
      </w:r>
    </w:p>
    <w:p w14:paraId="30BD0743" w14:textId="77777777" w:rsidR="00711BC7" w:rsidRPr="00711BC7" w:rsidRDefault="00711BC7" w:rsidP="00711BC7">
      <w:pPr>
        <w:jc w:val="center"/>
        <w:rPr>
          <w:rFonts w:ascii="GHEA Grapalat" w:hAnsi="GHEA Grapalat"/>
          <w:sz w:val="22"/>
          <w:szCs w:val="22"/>
        </w:rPr>
      </w:pPr>
      <w:r w:rsidRPr="00711BC7">
        <w:rPr>
          <w:rFonts w:ascii="GHEA Grapalat" w:hAnsi="GHEA Grapalat"/>
          <w:sz w:val="22"/>
          <w:szCs w:val="22"/>
        </w:rPr>
        <w:t>После начала работ выбранный участник обязан предоставить заказчику в письменной форме условия и правила гарантийного обслуживания, утвержденные производителем лифта. В частности, предоставляемая гарантия должна включать как минимум следующую информацию:</w:t>
      </w:r>
    </w:p>
    <w:p w14:paraId="5ECC575A" w14:textId="77777777" w:rsidR="00711BC7" w:rsidRPr="00711BC7" w:rsidRDefault="00711BC7" w:rsidP="00711BC7">
      <w:pPr>
        <w:pStyle w:val="ListParagraph"/>
        <w:numPr>
          <w:ilvl w:val="0"/>
          <w:numId w:val="44"/>
        </w:numPr>
        <w:jc w:val="center"/>
        <w:rPr>
          <w:rFonts w:ascii="GHEA Grapalat" w:hAnsi="GHEA Grapalat"/>
          <w:sz w:val="22"/>
          <w:szCs w:val="22"/>
          <w:lang w:val="ru-RU"/>
        </w:rPr>
      </w:pPr>
      <w:r w:rsidRPr="00711BC7">
        <w:rPr>
          <w:rFonts w:ascii="GHEA Grapalat" w:hAnsi="GHEA Grapalat" w:cs="Cambria"/>
          <w:sz w:val="22"/>
          <w:szCs w:val="22"/>
          <w:lang w:val="ru-RU"/>
        </w:rPr>
        <w:t>Перечень</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узлов</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компонентов</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на</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которые</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распространяется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гарантия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включая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лебёдку</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двери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шахты</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кабины</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систему</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управления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кабину</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направляющие</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т</w:t>
      </w:r>
      <w:r w:rsidRPr="00711BC7">
        <w:rPr>
          <w:rFonts w:ascii="GHEA Grapalat" w:hAnsi="GHEA Grapalat"/>
          <w:sz w:val="22"/>
          <w:szCs w:val="22"/>
          <w:lang w:val="ru-RU"/>
        </w:rPr>
        <w:t>.</w:t>
      </w:r>
      <w:r w:rsidRPr="00711BC7">
        <w:rPr>
          <w:rFonts w:ascii="GHEA Grapalat" w:hAnsi="GHEA Grapalat" w:cs="Cambria"/>
          <w:sz w:val="22"/>
          <w:szCs w:val="22"/>
          <w:lang w:val="ru-RU"/>
        </w:rPr>
        <w:t>д</w:t>
      </w:r>
      <w:r w:rsidRPr="00711BC7">
        <w:rPr>
          <w:rFonts w:ascii="GHEA Grapalat" w:hAnsi="GHEA Grapalat"/>
          <w:sz w:val="22"/>
          <w:szCs w:val="22"/>
          <w:lang w:val="ru-RU"/>
        </w:rPr>
        <w:t>.).</w:t>
      </w:r>
    </w:p>
    <w:p w14:paraId="603FF282" w14:textId="77777777" w:rsidR="00711BC7" w:rsidRPr="00711BC7" w:rsidRDefault="00711BC7" w:rsidP="00711BC7">
      <w:pPr>
        <w:pStyle w:val="ListParagraph"/>
        <w:numPr>
          <w:ilvl w:val="0"/>
          <w:numId w:val="44"/>
        </w:numPr>
        <w:jc w:val="center"/>
        <w:rPr>
          <w:rFonts w:ascii="GHEA Grapalat" w:hAnsi="GHEA Grapalat"/>
          <w:sz w:val="22"/>
          <w:szCs w:val="22"/>
          <w:lang w:val="ru-RU"/>
        </w:rPr>
      </w:pPr>
      <w:r w:rsidRPr="00711BC7">
        <w:rPr>
          <w:rFonts w:ascii="GHEA Grapalat" w:hAnsi="GHEA Grapalat" w:cs="Cambria"/>
          <w:sz w:val="22"/>
          <w:szCs w:val="22"/>
          <w:lang w:val="ru-RU"/>
        </w:rPr>
        <w:t>Объем</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гарантийных</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обязательств</w:t>
      </w:r>
      <w:r w:rsidRPr="00711BC7">
        <w:rPr>
          <w:rFonts w:ascii="GHEA Grapalat" w:hAnsi="GHEA Grapalat"/>
          <w:sz w:val="22"/>
          <w:szCs w:val="22"/>
          <w:lang w:val="ru-RU"/>
        </w:rPr>
        <w:t xml:space="preserve"> — </w:t>
      </w:r>
      <w:r w:rsidRPr="00711BC7">
        <w:rPr>
          <w:rFonts w:ascii="GHEA Grapalat" w:hAnsi="GHEA Grapalat" w:cs="Cambria"/>
          <w:sz w:val="22"/>
          <w:szCs w:val="22"/>
          <w:lang w:val="ru-RU"/>
        </w:rPr>
        <w:t>условия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бесплатного</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устранения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выявленных</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дефектов</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замены</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неисправных</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деталей</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или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узлов</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а</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также</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сроки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устранения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неисправностей</w:t>
      </w:r>
      <w:r w:rsidRPr="00711BC7">
        <w:rPr>
          <w:rFonts w:ascii="GHEA Grapalat" w:hAnsi="GHEA Grapalat"/>
          <w:sz w:val="22"/>
          <w:szCs w:val="22"/>
          <w:lang w:val="ru-RU"/>
        </w:rPr>
        <w:t>.</w:t>
      </w:r>
    </w:p>
    <w:p w14:paraId="104744C3" w14:textId="77777777" w:rsidR="00711BC7" w:rsidRPr="00711BC7" w:rsidRDefault="00711BC7" w:rsidP="00711BC7">
      <w:pPr>
        <w:pStyle w:val="ListParagraph"/>
        <w:numPr>
          <w:ilvl w:val="0"/>
          <w:numId w:val="44"/>
        </w:numPr>
        <w:jc w:val="center"/>
        <w:rPr>
          <w:rFonts w:ascii="GHEA Grapalat" w:hAnsi="GHEA Grapalat"/>
          <w:sz w:val="22"/>
          <w:szCs w:val="22"/>
          <w:lang w:val="ru-RU"/>
        </w:rPr>
      </w:pPr>
      <w:r w:rsidRPr="00711BC7">
        <w:rPr>
          <w:rFonts w:ascii="GHEA Grapalat" w:hAnsi="GHEA Grapalat" w:cs="Cambria"/>
          <w:sz w:val="22"/>
          <w:szCs w:val="22"/>
          <w:lang w:val="ru-RU"/>
        </w:rPr>
        <w:t>Условия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сохранения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гарантии</w:t>
      </w:r>
      <w:r w:rsidRPr="00711BC7">
        <w:rPr>
          <w:rFonts w:ascii="GHEA Grapalat" w:hAnsi="GHEA Grapalat"/>
          <w:sz w:val="22"/>
          <w:szCs w:val="22"/>
          <w:lang w:val="hy-AM"/>
        </w:rPr>
        <w:t>,</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требования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к</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эксплуатации</w:t>
      </w:r>
    </w:p>
    <w:p w14:paraId="1925B706" w14:textId="77777777" w:rsidR="00711BC7" w:rsidRPr="00711BC7" w:rsidRDefault="00711BC7" w:rsidP="00711BC7">
      <w:pPr>
        <w:pStyle w:val="ListParagraph"/>
        <w:numPr>
          <w:ilvl w:val="0"/>
          <w:numId w:val="44"/>
        </w:numPr>
        <w:jc w:val="center"/>
        <w:rPr>
          <w:rFonts w:ascii="GHEA Grapalat" w:hAnsi="GHEA Grapalat"/>
          <w:sz w:val="22"/>
          <w:szCs w:val="22"/>
          <w:lang w:val="ru-RU"/>
        </w:rPr>
      </w:pPr>
      <w:r w:rsidRPr="00711BC7">
        <w:rPr>
          <w:rFonts w:ascii="GHEA Grapalat" w:hAnsi="GHEA Grapalat" w:cs="Cambria"/>
          <w:sz w:val="22"/>
          <w:szCs w:val="22"/>
          <w:lang w:val="ru-RU"/>
        </w:rPr>
        <w:t>Случаи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не</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покрываемые</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гарантией</w:t>
      </w:r>
      <w:r w:rsidRPr="00711BC7">
        <w:rPr>
          <w:rFonts w:ascii="GHEA Grapalat" w:hAnsi="GHEA Grapalat"/>
          <w:sz w:val="22"/>
          <w:szCs w:val="22"/>
          <w:lang w:val="ru-RU"/>
        </w:rPr>
        <w:t xml:space="preserve"> — </w:t>
      </w:r>
      <w:r w:rsidRPr="00711BC7">
        <w:rPr>
          <w:rFonts w:ascii="GHEA Grapalat" w:hAnsi="GHEA Grapalat" w:cs="Cambria"/>
          <w:sz w:val="22"/>
          <w:szCs w:val="22"/>
          <w:lang w:val="ru-RU"/>
        </w:rPr>
        <w:t>перечень</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ситуаций</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при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которых</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гарантия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не</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действует</w:t>
      </w:r>
    </w:p>
    <w:p w14:paraId="56EB0DE9" w14:textId="77777777" w:rsidR="00711BC7" w:rsidRPr="00711BC7" w:rsidRDefault="00711BC7" w:rsidP="00711BC7">
      <w:pPr>
        <w:pStyle w:val="ListParagraph"/>
        <w:numPr>
          <w:ilvl w:val="0"/>
          <w:numId w:val="44"/>
        </w:numPr>
        <w:jc w:val="center"/>
        <w:rPr>
          <w:rFonts w:ascii="GHEA Grapalat" w:hAnsi="GHEA Grapalat"/>
          <w:sz w:val="22"/>
          <w:szCs w:val="22"/>
          <w:lang w:val="ru-RU"/>
        </w:rPr>
      </w:pPr>
      <w:r w:rsidRPr="00711BC7">
        <w:rPr>
          <w:rFonts w:ascii="GHEA Grapalat" w:hAnsi="GHEA Grapalat" w:cs="Cambria"/>
          <w:sz w:val="22"/>
          <w:szCs w:val="22"/>
          <w:lang w:val="ru-RU"/>
        </w:rPr>
        <w:t>Порядок</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обращения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по</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гарантийным</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случаям</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сроки</w:t>
      </w:r>
      <w:r w:rsidRPr="00711BC7">
        <w:rPr>
          <w:rFonts w:ascii="GHEA Grapalat" w:hAnsi="GHEA Grapalat"/>
          <w:sz w:val="22"/>
          <w:szCs w:val="22"/>
          <w:lang w:val="ru-RU"/>
        </w:rPr>
        <w:t xml:space="preserve"> </w:t>
      </w:r>
      <w:r w:rsidRPr="00711BC7">
        <w:rPr>
          <w:rFonts w:ascii="GHEA Grapalat" w:hAnsi="GHEA Grapalat" w:cs="Cambria"/>
          <w:sz w:val="22"/>
          <w:szCs w:val="22"/>
          <w:lang w:val="ru-RU"/>
        </w:rPr>
        <w:t>реагирования</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на</w:t>
      </w:r>
      <w:r w:rsidRPr="00711BC7">
        <w:rPr>
          <w:rFonts w:ascii="GHEA Grapalat" w:hAnsi="GHEA Grapalat"/>
          <w:sz w:val="22"/>
          <w:szCs w:val="22"/>
          <w:lang w:val="ru-RU"/>
        </w:rPr>
        <w:t xml:space="preserve"> </w:t>
      </w:r>
      <w:r w:rsidRPr="00711BC7">
        <w:rPr>
          <w:rFonts w:ascii="GHEA Grapalat" w:hAnsi="GHEA Grapalat" w:cs="Cambria"/>
          <w:sz w:val="22"/>
          <w:szCs w:val="22"/>
          <w:lang w:val="ru-RU"/>
        </w:rPr>
        <w:t>заявку</w:t>
      </w:r>
    </w:p>
    <w:p w14:paraId="4A06DA7A" w14:textId="12818E58" w:rsidR="00061A49" w:rsidRPr="00711BC7" w:rsidRDefault="00711BC7" w:rsidP="00711BC7">
      <w:pPr>
        <w:widowControl w:val="0"/>
        <w:jc w:val="center"/>
        <w:rPr>
          <w:rFonts w:ascii="GHEA Grapalat" w:hAnsi="GHEA Grapalat"/>
          <w:sz w:val="22"/>
          <w:szCs w:val="22"/>
        </w:rPr>
      </w:pPr>
      <w:r w:rsidRPr="00711BC7">
        <w:rPr>
          <w:rFonts w:ascii="GHEA Grapalat" w:hAnsi="GHEA Grapalat" w:cs="Cambria"/>
          <w:b/>
          <w:bCs/>
          <w:sz w:val="22"/>
          <w:szCs w:val="22"/>
          <w:u w:val="single"/>
        </w:rPr>
        <w:t>Работы</w:t>
      </w:r>
      <w:r w:rsidRPr="00711BC7">
        <w:rPr>
          <w:rFonts w:ascii="GHEA Grapalat" w:hAnsi="GHEA Grapalat"/>
          <w:b/>
          <w:bCs/>
          <w:sz w:val="22"/>
          <w:szCs w:val="22"/>
          <w:u w:val="single"/>
        </w:rPr>
        <w:t xml:space="preserve"> </w:t>
      </w:r>
      <w:r w:rsidRPr="00711BC7">
        <w:rPr>
          <w:rFonts w:ascii="GHEA Grapalat" w:hAnsi="GHEA Grapalat" w:cs="Cambria"/>
          <w:b/>
          <w:bCs/>
          <w:sz w:val="22"/>
          <w:szCs w:val="22"/>
          <w:u w:val="single"/>
        </w:rPr>
        <w:t>по</w:t>
      </w:r>
      <w:r w:rsidRPr="00711BC7">
        <w:rPr>
          <w:rFonts w:ascii="GHEA Grapalat" w:hAnsi="GHEA Grapalat"/>
          <w:b/>
          <w:bCs/>
          <w:sz w:val="22"/>
          <w:szCs w:val="22"/>
          <w:u w:val="single"/>
        </w:rPr>
        <w:t xml:space="preserve"> </w:t>
      </w:r>
      <w:r w:rsidRPr="00711BC7">
        <w:rPr>
          <w:rFonts w:ascii="GHEA Grapalat" w:hAnsi="GHEA Grapalat" w:cs="Cambria"/>
          <w:b/>
          <w:bCs/>
          <w:sz w:val="22"/>
          <w:szCs w:val="22"/>
          <w:u w:val="single"/>
        </w:rPr>
        <w:t>техническому</w:t>
      </w:r>
      <w:r w:rsidRPr="00711BC7">
        <w:rPr>
          <w:rFonts w:ascii="GHEA Grapalat" w:hAnsi="GHEA Grapalat"/>
          <w:b/>
          <w:bCs/>
          <w:sz w:val="22"/>
          <w:szCs w:val="22"/>
          <w:u w:val="single"/>
        </w:rPr>
        <w:t xml:space="preserve"> </w:t>
      </w:r>
      <w:r w:rsidRPr="00711BC7">
        <w:rPr>
          <w:rFonts w:ascii="GHEA Grapalat" w:hAnsi="GHEA Grapalat" w:cs="Cambria"/>
          <w:b/>
          <w:bCs/>
          <w:sz w:val="22"/>
          <w:szCs w:val="22"/>
          <w:u w:val="single"/>
        </w:rPr>
        <w:t>обслуживанию</w:t>
      </w:r>
      <w:r w:rsidRPr="00711BC7">
        <w:rPr>
          <w:rFonts w:ascii="GHEA Grapalat" w:hAnsi="GHEA Grapalat"/>
          <w:sz w:val="22"/>
          <w:szCs w:val="22"/>
        </w:rPr>
        <w:br/>
        <w:t>-</w:t>
      </w:r>
      <w:r w:rsidRPr="00711BC7">
        <w:rPr>
          <w:rFonts w:ascii="GHEA Grapalat" w:hAnsi="GHEA Grapalat" w:cs="Cambria"/>
          <w:sz w:val="22"/>
          <w:szCs w:val="22"/>
        </w:rPr>
        <w:t>вывоз</w:t>
      </w:r>
      <w:r w:rsidRPr="00711BC7">
        <w:rPr>
          <w:rFonts w:ascii="Calibri" w:hAnsi="Calibri" w:cs="Calibri"/>
          <w:sz w:val="22"/>
          <w:szCs w:val="22"/>
        </w:rPr>
        <w:t> </w:t>
      </w:r>
      <w:r w:rsidRPr="00711BC7">
        <w:rPr>
          <w:rFonts w:ascii="GHEA Grapalat" w:hAnsi="GHEA Grapalat" w:cs="Cambria"/>
          <w:sz w:val="22"/>
          <w:szCs w:val="22"/>
        </w:rPr>
        <w:t>мусора</w:t>
      </w:r>
      <w:r w:rsidRPr="00711BC7">
        <w:rPr>
          <w:rFonts w:ascii="GHEA Grapalat" w:hAnsi="GHEA Grapalat"/>
          <w:sz w:val="22"/>
          <w:szCs w:val="22"/>
        </w:rPr>
        <w:t xml:space="preserve">, </w:t>
      </w:r>
      <w:r w:rsidRPr="00711BC7">
        <w:rPr>
          <w:rFonts w:ascii="GHEA Grapalat" w:hAnsi="GHEA Grapalat" w:cs="Cambria"/>
          <w:sz w:val="22"/>
          <w:szCs w:val="22"/>
        </w:rPr>
        <w:t>образовавшегося</w:t>
      </w:r>
      <w:r w:rsidRPr="00711BC7">
        <w:rPr>
          <w:rFonts w:ascii="GHEA Grapalat" w:hAnsi="GHEA Grapalat"/>
          <w:sz w:val="22"/>
          <w:szCs w:val="22"/>
        </w:rPr>
        <w:t xml:space="preserve"> </w:t>
      </w:r>
      <w:r w:rsidRPr="00711BC7">
        <w:rPr>
          <w:rFonts w:ascii="GHEA Grapalat" w:hAnsi="GHEA Grapalat" w:cs="Cambria"/>
          <w:sz w:val="22"/>
          <w:szCs w:val="22"/>
        </w:rPr>
        <w:t>на</w:t>
      </w:r>
      <w:r w:rsidRPr="00711BC7">
        <w:rPr>
          <w:rFonts w:ascii="GHEA Grapalat" w:hAnsi="GHEA Grapalat"/>
          <w:sz w:val="22"/>
          <w:szCs w:val="22"/>
        </w:rPr>
        <w:t xml:space="preserve"> </w:t>
      </w:r>
      <w:r w:rsidRPr="00711BC7">
        <w:rPr>
          <w:rFonts w:ascii="GHEA Grapalat" w:hAnsi="GHEA Grapalat" w:cs="Cambria"/>
          <w:sz w:val="22"/>
          <w:szCs w:val="22"/>
        </w:rPr>
        <w:t>шахтовом</w:t>
      </w:r>
      <w:r w:rsidRPr="00711BC7">
        <w:rPr>
          <w:rFonts w:ascii="GHEA Grapalat" w:hAnsi="GHEA Grapalat"/>
          <w:sz w:val="22"/>
          <w:szCs w:val="22"/>
        </w:rPr>
        <w:t xml:space="preserve"> </w:t>
      </w:r>
      <w:r w:rsidRPr="00711BC7">
        <w:rPr>
          <w:rFonts w:ascii="GHEA Grapalat" w:hAnsi="GHEA Grapalat" w:cs="Cambria"/>
          <w:sz w:val="22"/>
          <w:szCs w:val="22"/>
        </w:rPr>
        <w:t>оборудовании</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работы</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этажными</w:t>
      </w:r>
      <w:r w:rsidRPr="00711BC7">
        <w:rPr>
          <w:rFonts w:ascii="GHEA Grapalat" w:hAnsi="GHEA Grapalat"/>
          <w:sz w:val="22"/>
          <w:szCs w:val="22"/>
        </w:rPr>
        <w:t xml:space="preserve"> </w:t>
      </w:r>
      <w:r w:rsidRPr="00711BC7">
        <w:rPr>
          <w:rFonts w:ascii="GHEA Grapalat" w:hAnsi="GHEA Grapalat" w:cs="Cambria"/>
          <w:sz w:val="22"/>
          <w:szCs w:val="22"/>
        </w:rPr>
        <w:t>вызовами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внутренними</w:t>
      </w:r>
      <w:r w:rsidRPr="00711BC7">
        <w:rPr>
          <w:rFonts w:ascii="GHEA Grapalat" w:hAnsi="GHEA Grapalat"/>
          <w:sz w:val="22"/>
          <w:szCs w:val="22"/>
        </w:rPr>
        <w:t xml:space="preserve"> </w:t>
      </w:r>
      <w:r w:rsidRPr="00711BC7">
        <w:rPr>
          <w:rFonts w:ascii="GHEA Grapalat" w:hAnsi="GHEA Grapalat" w:cs="Cambria"/>
          <w:sz w:val="22"/>
          <w:szCs w:val="22"/>
        </w:rPr>
        <w:t>кнопками</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мониторинг</w:t>
      </w:r>
      <w:r w:rsidRPr="00711BC7">
        <w:rPr>
          <w:rFonts w:ascii="GHEA Grapalat" w:hAnsi="GHEA Grapalat"/>
          <w:sz w:val="22"/>
          <w:szCs w:val="22"/>
        </w:rPr>
        <w:t xml:space="preserve"> </w:t>
      </w:r>
      <w:r w:rsidRPr="00711BC7">
        <w:rPr>
          <w:rFonts w:ascii="GHEA Grapalat" w:hAnsi="GHEA Grapalat" w:cs="Cambria"/>
          <w:sz w:val="22"/>
          <w:szCs w:val="22"/>
        </w:rPr>
        <w:t>электрооборудования</w:t>
      </w:r>
      <w:r w:rsidRPr="00711BC7">
        <w:rPr>
          <w:rFonts w:ascii="GHEA Grapalat" w:hAnsi="GHEA Grapalat"/>
          <w:sz w:val="22"/>
          <w:szCs w:val="22"/>
        </w:rPr>
        <w:t xml:space="preserve">, </w:t>
      </w:r>
      <w:r w:rsidRPr="00711BC7">
        <w:rPr>
          <w:rFonts w:ascii="GHEA Grapalat" w:hAnsi="GHEA Grapalat" w:cs="Cambria"/>
          <w:sz w:val="22"/>
          <w:szCs w:val="22"/>
        </w:rPr>
        <w:t>очистка</w:t>
      </w:r>
      <w:r w:rsidRPr="00711BC7">
        <w:rPr>
          <w:rFonts w:ascii="GHEA Grapalat" w:hAnsi="GHEA Grapalat"/>
          <w:sz w:val="22"/>
          <w:szCs w:val="22"/>
        </w:rPr>
        <w:t xml:space="preserve"> </w:t>
      </w:r>
      <w:r w:rsidRPr="00711BC7">
        <w:rPr>
          <w:rFonts w:ascii="GHEA Grapalat" w:hAnsi="GHEA Grapalat" w:cs="Cambria"/>
          <w:sz w:val="22"/>
          <w:szCs w:val="22"/>
        </w:rPr>
        <w:t>от</w:t>
      </w:r>
      <w:r w:rsidRPr="00711BC7">
        <w:rPr>
          <w:rFonts w:ascii="GHEA Grapalat" w:hAnsi="GHEA Grapalat"/>
          <w:sz w:val="22"/>
          <w:szCs w:val="22"/>
        </w:rPr>
        <w:t xml:space="preserve"> </w:t>
      </w:r>
      <w:r w:rsidRPr="00711BC7">
        <w:rPr>
          <w:rFonts w:ascii="GHEA Grapalat" w:hAnsi="GHEA Grapalat" w:cs="Cambria"/>
          <w:sz w:val="22"/>
          <w:szCs w:val="22"/>
        </w:rPr>
        <w:t>пыли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загрязнения</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r>
      <w:r w:rsidRPr="00711BC7">
        <w:rPr>
          <w:rFonts w:ascii="GHEA Grapalat" w:hAnsi="GHEA Grapalat"/>
          <w:sz w:val="22"/>
          <w:szCs w:val="22"/>
        </w:rPr>
        <w:lastRenderedPageBreak/>
        <w:t>-</w:t>
      </w:r>
      <w:r w:rsidRPr="00711BC7">
        <w:rPr>
          <w:rFonts w:ascii="GHEA Grapalat" w:hAnsi="GHEA Grapalat" w:cs="Cambria"/>
          <w:sz w:val="22"/>
          <w:szCs w:val="22"/>
        </w:rPr>
        <w:t>проверка</w:t>
      </w:r>
      <w:r w:rsidRPr="00711BC7">
        <w:rPr>
          <w:rFonts w:ascii="Calibri" w:hAnsi="Calibri" w:cs="Calibri"/>
          <w:sz w:val="22"/>
          <w:szCs w:val="22"/>
        </w:rPr>
        <w:t> </w:t>
      </w:r>
      <w:r w:rsidRPr="00711BC7">
        <w:rPr>
          <w:rFonts w:ascii="GHEA Grapalat" w:hAnsi="GHEA Grapalat" w:cs="Cambria"/>
          <w:sz w:val="22"/>
          <w:szCs w:val="22"/>
        </w:rPr>
        <w:t>системы</w:t>
      </w:r>
      <w:r w:rsidRPr="00711BC7">
        <w:rPr>
          <w:rFonts w:ascii="GHEA Grapalat" w:hAnsi="GHEA Grapalat"/>
          <w:sz w:val="22"/>
          <w:szCs w:val="22"/>
        </w:rPr>
        <w:t xml:space="preserve"> </w:t>
      </w:r>
      <w:r w:rsidRPr="00711BC7">
        <w:rPr>
          <w:rFonts w:ascii="GHEA Grapalat" w:hAnsi="GHEA Grapalat" w:cs="Cambria"/>
          <w:sz w:val="22"/>
          <w:szCs w:val="22"/>
        </w:rPr>
        <w:t>реле</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электрических</w:t>
      </w:r>
      <w:r w:rsidRPr="00711BC7">
        <w:rPr>
          <w:rFonts w:ascii="GHEA Grapalat" w:hAnsi="GHEA Grapalat"/>
          <w:sz w:val="22"/>
          <w:szCs w:val="22"/>
        </w:rPr>
        <w:t xml:space="preserve"> </w:t>
      </w:r>
      <w:r w:rsidRPr="00711BC7">
        <w:rPr>
          <w:rFonts w:ascii="GHEA Grapalat" w:hAnsi="GHEA Grapalat" w:cs="Cambria"/>
          <w:sz w:val="22"/>
          <w:szCs w:val="22"/>
        </w:rPr>
        <w:t>пускателей</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регулирование</w:t>
      </w:r>
      <w:r w:rsidRPr="00711BC7">
        <w:rPr>
          <w:rFonts w:ascii="GHEA Grapalat" w:hAnsi="GHEA Grapalat"/>
          <w:sz w:val="22"/>
          <w:szCs w:val="22"/>
        </w:rPr>
        <w:t xml:space="preserve"> </w:t>
      </w:r>
      <w:r w:rsidRPr="00711BC7">
        <w:rPr>
          <w:rFonts w:ascii="GHEA Grapalat" w:hAnsi="GHEA Grapalat" w:cs="Cambria"/>
          <w:sz w:val="22"/>
          <w:szCs w:val="22"/>
        </w:rPr>
        <w:t>механической</w:t>
      </w:r>
      <w:r w:rsidRPr="00711BC7">
        <w:rPr>
          <w:rFonts w:ascii="GHEA Grapalat" w:hAnsi="GHEA Grapalat"/>
          <w:sz w:val="22"/>
          <w:szCs w:val="22"/>
        </w:rPr>
        <w:t xml:space="preserve"> </w:t>
      </w:r>
      <w:r w:rsidRPr="00711BC7">
        <w:rPr>
          <w:rFonts w:ascii="GHEA Grapalat" w:hAnsi="GHEA Grapalat" w:cs="Cambria"/>
          <w:sz w:val="22"/>
          <w:szCs w:val="22"/>
        </w:rPr>
        <w:t>системы</w:t>
      </w:r>
      <w:r w:rsidRPr="00711BC7">
        <w:rPr>
          <w:rFonts w:ascii="GHEA Grapalat" w:hAnsi="GHEA Grapalat"/>
          <w:sz w:val="22"/>
          <w:szCs w:val="22"/>
        </w:rPr>
        <w:t xml:space="preserve"> </w:t>
      </w:r>
      <w:r w:rsidRPr="00711BC7">
        <w:rPr>
          <w:rFonts w:ascii="GHEA Grapalat" w:hAnsi="GHEA Grapalat" w:cs="Cambria"/>
          <w:sz w:val="22"/>
          <w:szCs w:val="22"/>
        </w:rPr>
        <w:t>работоспособности</w:t>
      </w:r>
      <w:r w:rsidRPr="00711BC7">
        <w:rPr>
          <w:rFonts w:ascii="GHEA Grapalat" w:hAnsi="GHEA Grapalat"/>
          <w:sz w:val="22"/>
          <w:szCs w:val="22"/>
        </w:rPr>
        <w:t xml:space="preserve"> </w:t>
      </w:r>
      <w:r w:rsidRPr="00711BC7">
        <w:rPr>
          <w:rFonts w:ascii="GHEA Grapalat" w:hAnsi="GHEA Grapalat" w:cs="Cambria"/>
          <w:sz w:val="22"/>
          <w:szCs w:val="22"/>
        </w:rPr>
        <w:t>шахтных</w:t>
      </w:r>
      <w:r w:rsidRPr="00711BC7">
        <w:rPr>
          <w:rFonts w:ascii="GHEA Grapalat" w:hAnsi="GHEA Grapalat"/>
          <w:sz w:val="22"/>
          <w:szCs w:val="22"/>
        </w:rPr>
        <w:t xml:space="preserve"> </w:t>
      </w:r>
      <w:r w:rsidRPr="00711BC7">
        <w:rPr>
          <w:rFonts w:ascii="GHEA Grapalat" w:hAnsi="GHEA Grapalat" w:cs="Cambria"/>
          <w:sz w:val="22"/>
          <w:szCs w:val="22"/>
        </w:rPr>
        <w:t>дверей</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их</w:t>
      </w:r>
      <w:r w:rsidRPr="00711BC7">
        <w:rPr>
          <w:rFonts w:ascii="GHEA Grapalat" w:hAnsi="GHEA Grapalat"/>
          <w:sz w:val="22"/>
          <w:szCs w:val="22"/>
        </w:rPr>
        <w:t xml:space="preserve"> </w:t>
      </w:r>
      <w:r w:rsidRPr="00711BC7">
        <w:rPr>
          <w:rFonts w:ascii="GHEA Grapalat" w:hAnsi="GHEA Grapalat" w:cs="Cambria"/>
          <w:sz w:val="22"/>
          <w:szCs w:val="22"/>
        </w:rPr>
        <w:t>клапанов</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электрических</w:t>
      </w:r>
      <w:r w:rsidRPr="00711BC7">
        <w:rPr>
          <w:rFonts w:ascii="GHEA Grapalat" w:hAnsi="GHEA Grapalat"/>
          <w:sz w:val="22"/>
          <w:szCs w:val="22"/>
        </w:rPr>
        <w:t xml:space="preserve"> </w:t>
      </w:r>
      <w:r w:rsidRPr="00711BC7">
        <w:rPr>
          <w:rFonts w:ascii="GHEA Grapalat" w:hAnsi="GHEA Grapalat" w:cs="Cambria"/>
          <w:sz w:val="22"/>
          <w:szCs w:val="22"/>
        </w:rPr>
        <w:t>конечных</w:t>
      </w:r>
      <w:r w:rsidRPr="00711BC7">
        <w:rPr>
          <w:rFonts w:ascii="GHEA Grapalat" w:hAnsi="GHEA Grapalat"/>
          <w:sz w:val="22"/>
          <w:szCs w:val="22"/>
        </w:rPr>
        <w:t xml:space="preserve"> </w:t>
      </w:r>
      <w:r w:rsidRPr="00711BC7">
        <w:rPr>
          <w:rFonts w:ascii="GHEA Grapalat" w:hAnsi="GHEA Grapalat" w:cs="Cambria"/>
          <w:sz w:val="22"/>
          <w:szCs w:val="22"/>
        </w:rPr>
        <w:t>выключателей</w:t>
      </w:r>
      <w:r w:rsidRPr="00711BC7">
        <w:rPr>
          <w:rFonts w:ascii="GHEA Grapalat" w:hAnsi="GHEA Grapalat"/>
          <w:sz w:val="22"/>
          <w:szCs w:val="22"/>
        </w:rPr>
        <w:t xml:space="preserve">, </w:t>
      </w:r>
      <w:r w:rsidRPr="00711BC7">
        <w:rPr>
          <w:rFonts w:ascii="GHEA Grapalat" w:hAnsi="GHEA Grapalat" w:cs="Cambria"/>
          <w:sz w:val="22"/>
          <w:szCs w:val="22"/>
        </w:rPr>
        <w:t>входящих</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систему</w:t>
      </w:r>
      <w:r w:rsidRPr="00711BC7">
        <w:rPr>
          <w:rFonts w:ascii="GHEA Grapalat" w:hAnsi="GHEA Grapalat"/>
          <w:sz w:val="22"/>
          <w:szCs w:val="22"/>
        </w:rPr>
        <w:t xml:space="preserve"> </w:t>
      </w:r>
      <w:r w:rsidRPr="00711BC7">
        <w:rPr>
          <w:rFonts w:ascii="GHEA Grapalat" w:hAnsi="GHEA Grapalat" w:cs="Cambria"/>
          <w:sz w:val="22"/>
          <w:szCs w:val="22"/>
        </w:rPr>
        <w:t>шахтных</w:t>
      </w:r>
      <w:r w:rsidRPr="00711BC7">
        <w:rPr>
          <w:rFonts w:ascii="GHEA Grapalat" w:hAnsi="GHEA Grapalat"/>
          <w:sz w:val="22"/>
          <w:szCs w:val="22"/>
        </w:rPr>
        <w:t xml:space="preserve"> </w:t>
      </w:r>
      <w:r w:rsidRPr="00711BC7">
        <w:rPr>
          <w:rFonts w:ascii="GHEA Grapalat" w:hAnsi="GHEA Grapalat" w:cs="Cambria"/>
          <w:sz w:val="22"/>
          <w:szCs w:val="22"/>
        </w:rPr>
        <w:t>дверей</w:t>
      </w:r>
      <w:r w:rsidRPr="00711BC7">
        <w:rPr>
          <w:rFonts w:ascii="Calibri" w:hAnsi="Calibri" w:cs="Calibri"/>
          <w:sz w:val="22"/>
          <w:szCs w:val="22"/>
        </w:rPr>
        <w:t> </w:t>
      </w:r>
      <w:r w:rsidRPr="00711BC7">
        <w:rPr>
          <w:rFonts w:ascii="GHEA Grapalat" w:hAnsi="GHEA Grapalat"/>
          <w:sz w:val="22"/>
          <w:szCs w:val="22"/>
        </w:rPr>
        <w:t>(</w:t>
      </w:r>
      <w:r w:rsidRPr="00711BC7">
        <w:rPr>
          <w:rFonts w:ascii="Calibri" w:hAnsi="Calibri" w:cs="Calibri"/>
          <w:sz w:val="22"/>
          <w:szCs w:val="22"/>
        </w:rPr>
        <w:t>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Calibri" w:hAnsi="Calibri" w:cs="Calibri"/>
          <w:sz w:val="22"/>
          <w:szCs w:val="22"/>
        </w:rPr>
        <w:t> </w:t>
      </w:r>
      <w:r w:rsidRPr="00711BC7">
        <w:rPr>
          <w:rFonts w:ascii="GHEA Grapalat" w:hAnsi="GHEA Grapalat" w:cs="Cambria"/>
          <w:sz w:val="22"/>
          <w:szCs w:val="22"/>
        </w:rPr>
        <w:t>механико</w:t>
      </w:r>
      <w:r w:rsidRPr="00711BC7">
        <w:rPr>
          <w:rFonts w:ascii="GHEA Grapalat" w:hAnsi="GHEA Grapalat"/>
          <w:sz w:val="22"/>
          <w:szCs w:val="22"/>
        </w:rPr>
        <w:t>-</w:t>
      </w:r>
      <w:r w:rsidRPr="00711BC7">
        <w:rPr>
          <w:rFonts w:ascii="GHEA Grapalat" w:hAnsi="GHEA Grapalat" w:cs="Cambria"/>
          <w:sz w:val="22"/>
          <w:szCs w:val="22"/>
        </w:rPr>
        <w:t>электрической</w:t>
      </w:r>
      <w:r w:rsidRPr="00711BC7">
        <w:rPr>
          <w:rFonts w:ascii="Calibri" w:hAnsi="Calibri" w:cs="Calibri"/>
          <w:sz w:val="22"/>
          <w:szCs w:val="22"/>
        </w:rPr>
        <w:t> </w:t>
      </w:r>
      <w:r w:rsidRPr="00711BC7">
        <w:rPr>
          <w:rFonts w:ascii="GHEA Grapalat" w:hAnsi="GHEA Grapalat" w:cs="Cambria"/>
          <w:sz w:val="22"/>
          <w:szCs w:val="22"/>
        </w:rPr>
        <w:t>системы</w:t>
      </w:r>
      <w:r w:rsidRPr="00711BC7">
        <w:rPr>
          <w:rFonts w:ascii="GHEA Grapalat" w:hAnsi="GHEA Grapalat"/>
          <w:sz w:val="22"/>
          <w:szCs w:val="22"/>
        </w:rPr>
        <w:t xml:space="preserve"> </w:t>
      </w:r>
      <w:r w:rsidRPr="00711BC7">
        <w:rPr>
          <w:rFonts w:ascii="GHEA Grapalat" w:hAnsi="GHEA Grapalat" w:cs="Cambria"/>
          <w:sz w:val="22"/>
          <w:szCs w:val="22"/>
        </w:rPr>
        <w:t>дверей</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работы</w:t>
      </w:r>
      <w:r w:rsidRPr="00711BC7">
        <w:rPr>
          <w:rFonts w:ascii="GHEA Grapalat" w:hAnsi="GHEA Grapalat"/>
          <w:sz w:val="22"/>
          <w:szCs w:val="22"/>
        </w:rPr>
        <w:t xml:space="preserve"> </w:t>
      </w:r>
      <w:r w:rsidRPr="00711BC7">
        <w:rPr>
          <w:rFonts w:ascii="GHEA Grapalat" w:hAnsi="GHEA Grapalat" w:cs="Cambria"/>
          <w:sz w:val="22"/>
          <w:szCs w:val="22"/>
        </w:rPr>
        <w:t>дверей</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шахты</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унифицированном</w:t>
      </w:r>
      <w:r w:rsidRPr="00711BC7">
        <w:rPr>
          <w:rFonts w:ascii="GHEA Grapalat" w:hAnsi="GHEA Grapalat"/>
          <w:sz w:val="22"/>
          <w:szCs w:val="22"/>
        </w:rPr>
        <w:t xml:space="preserve"> </w:t>
      </w:r>
      <w:r w:rsidRPr="00711BC7">
        <w:rPr>
          <w:rFonts w:ascii="GHEA Grapalat" w:hAnsi="GHEA Grapalat" w:cs="Cambria"/>
          <w:sz w:val="22"/>
          <w:szCs w:val="22"/>
        </w:rPr>
        <w:t>режиме</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датчиков</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флажков</w:t>
      </w:r>
      <w:r w:rsidRPr="00711BC7">
        <w:rPr>
          <w:rFonts w:ascii="GHEA Grapalat" w:hAnsi="GHEA Grapalat"/>
          <w:sz w:val="22"/>
          <w:szCs w:val="22"/>
        </w:rPr>
        <w:t xml:space="preserve"> </w:t>
      </w:r>
      <w:r w:rsidRPr="00711BC7">
        <w:rPr>
          <w:rFonts w:ascii="GHEA Grapalat" w:hAnsi="GHEA Grapalat" w:cs="Cambria"/>
          <w:sz w:val="22"/>
          <w:szCs w:val="22"/>
        </w:rPr>
        <w:t>при</w:t>
      </w:r>
      <w:r w:rsidRPr="00711BC7">
        <w:rPr>
          <w:rFonts w:ascii="GHEA Grapalat" w:hAnsi="GHEA Grapalat"/>
          <w:sz w:val="22"/>
          <w:szCs w:val="22"/>
        </w:rPr>
        <w:t xml:space="preserve"> </w:t>
      </w:r>
      <w:r w:rsidRPr="00711BC7">
        <w:rPr>
          <w:rFonts w:ascii="GHEA Grapalat" w:hAnsi="GHEA Grapalat" w:cs="Cambria"/>
          <w:sz w:val="22"/>
          <w:szCs w:val="22"/>
        </w:rPr>
        <w:t>работе</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объединенном</w:t>
      </w:r>
      <w:r w:rsidRPr="00711BC7">
        <w:rPr>
          <w:rFonts w:ascii="GHEA Grapalat" w:hAnsi="GHEA Grapalat"/>
          <w:sz w:val="22"/>
          <w:szCs w:val="22"/>
        </w:rPr>
        <w:t xml:space="preserve"> </w:t>
      </w:r>
      <w:r w:rsidRPr="00711BC7">
        <w:rPr>
          <w:rFonts w:ascii="GHEA Grapalat" w:hAnsi="GHEA Grapalat" w:cs="Cambria"/>
          <w:sz w:val="22"/>
          <w:szCs w:val="22"/>
        </w:rPr>
        <w:t>режиме</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мониторинг</w:t>
      </w:r>
      <w:r w:rsidRPr="00711BC7">
        <w:rPr>
          <w:rFonts w:ascii="GHEA Grapalat" w:hAnsi="GHEA Grapalat"/>
          <w:sz w:val="22"/>
          <w:szCs w:val="22"/>
        </w:rPr>
        <w:t xml:space="preserve"> </w:t>
      </w:r>
      <w:r w:rsidRPr="00711BC7">
        <w:rPr>
          <w:rFonts w:ascii="GHEA Grapalat" w:hAnsi="GHEA Grapalat" w:cs="Cambria"/>
          <w:sz w:val="22"/>
          <w:szCs w:val="22"/>
        </w:rPr>
        <w:t>дверей</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во</w:t>
      </w:r>
      <w:r w:rsidRPr="00711BC7">
        <w:rPr>
          <w:rFonts w:ascii="GHEA Grapalat" w:hAnsi="GHEA Grapalat"/>
          <w:sz w:val="22"/>
          <w:szCs w:val="22"/>
        </w:rPr>
        <w:t xml:space="preserve"> </w:t>
      </w:r>
      <w:r w:rsidRPr="00711BC7">
        <w:rPr>
          <w:rFonts w:ascii="GHEA Grapalat" w:hAnsi="GHEA Grapalat" w:cs="Cambria"/>
          <w:sz w:val="22"/>
          <w:szCs w:val="22"/>
        </w:rPr>
        <w:t>время</w:t>
      </w:r>
      <w:r w:rsidRPr="00711BC7">
        <w:rPr>
          <w:rFonts w:ascii="GHEA Grapalat" w:hAnsi="GHEA Grapalat"/>
          <w:sz w:val="22"/>
          <w:szCs w:val="22"/>
        </w:rPr>
        <w:t xml:space="preserve"> </w:t>
      </w:r>
      <w:r w:rsidRPr="00711BC7">
        <w:rPr>
          <w:rFonts w:ascii="GHEA Grapalat" w:hAnsi="GHEA Grapalat" w:cs="Cambria"/>
          <w:sz w:val="22"/>
          <w:szCs w:val="22"/>
        </w:rPr>
        <w:t>работы</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Calibri" w:hAnsi="Calibri" w:cs="Calibri"/>
          <w:sz w:val="22"/>
          <w:szCs w:val="22"/>
        </w:rPr>
        <w:t>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месяц</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освещения</w:t>
      </w:r>
      <w:r w:rsidRPr="00711BC7">
        <w:rPr>
          <w:rFonts w:ascii="GHEA Grapalat" w:hAnsi="GHEA Grapalat"/>
          <w:sz w:val="22"/>
          <w:szCs w:val="22"/>
        </w:rPr>
        <w:t xml:space="preserve"> </w:t>
      </w:r>
      <w:r w:rsidRPr="00711BC7">
        <w:rPr>
          <w:rFonts w:ascii="GHEA Grapalat" w:hAnsi="GHEA Grapalat" w:cs="Cambria"/>
          <w:sz w:val="22"/>
          <w:szCs w:val="22"/>
        </w:rPr>
        <w:t>шахты</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w:t>
      </w:r>
      <w:r w:rsidRPr="00711BC7">
        <w:rPr>
          <w:rFonts w:ascii="GHEA Grapalat" w:hAnsi="GHEA Grapalat" w:cs="Cambria"/>
          <w:sz w:val="22"/>
          <w:szCs w:val="22"/>
        </w:rPr>
        <w:t>проверка</w:t>
      </w:r>
      <w:r w:rsidRPr="00711BC7">
        <w:rPr>
          <w:rFonts w:ascii="Calibri" w:hAnsi="Calibri" w:cs="Calibri"/>
          <w:sz w:val="22"/>
          <w:szCs w:val="22"/>
        </w:rPr>
        <w:t> </w:t>
      </w:r>
      <w:r w:rsidRPr="00711BC7">
        <w:rPr>
          <w:rFonts w:ascii="GHEA Grapalat" w:hAnsi="GHEA Grapalat" w:cs="Cambria"/>
          <w:sz w:val="22"/>
          <w:szCs w:val="22"/>
        </w:rPr>
        <w:t>лебедки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электрического</w:t>
      </w:r>
      <w:r w:rsidRPr="00711BC7">
        <w:rPr>
          <w:rFonts w:ascii="GHEA Grapalat" w:hAnsi="GHEA Grapalat"/>
          <w:sz w:val="22"/>
          <w:szCs w:val="22"/>
        </w:rPr>
        <w:br/>
      </w:r>
      <w:r w:rsidRPr="00711BC7">
        <w:rPr>
          <w:rFonts w:ascii="GHEA Grapalat" w:hAnsi="GHEA Grapalat" w:cs="Cambria"/>
          <w:sz w:val="22"/>
          <w:szCs w:val="22"/>
        </w:rPr>
        <w:t>оборудования</w:t>
      </w:r>
      <w:r w:rsidRPr="00711BC7">
        <w:rPr>
          <w:rFonts w:ascii="GHEA Grapalat" w:hAnsi="GHEA Grapalat"/>
          <w:sz w:val="22"/>
          <w:szCs w:val="22"/>
        </w:rPr>
        <w:t xml:space="preserve"> </w:t>
      </w:r>
      <w:r w:rsidRPr="00711BC7">
        <w:rPr>
          <w:rFonts w:ascii="GHEA Grapalat" w:hAnsi="GHEA Grapalat" w:cs="Cambria"/>
          <w:sz w:val="22"/>
          <w:szCs w:val="22"/>
        </w:rPr>
        <w:t>во</w:t>
      </w:r>
      <w:r w:rsidRPr="00711BC7">
        <w:rPr>
          <w:rFonts w:ascii="GHEA Grapalat" w:hAnsi="GHEA Grapalat"/>
          <w:sz w:val="22"/>
          <w:szCs w:val="22"/>
        </w:rPr>
        <w:t xml:space="preserve"> </w:t>
      </w:r>
      <w:r w:rsidRPr="00711BC7">
        <w:rPr>
          <w:rFonts w:ascii="GHEA Grapalat" w:hAnsi="GHEA Grapalat" w:cs="Cambria"/>
          <w:sz w:val="22"/>
          <w:szCs w:val="22"/>
        </w:rPr>
        <w:t>время</w:t>
      </w:r>
      <w:r w:rsidRPr="00711BC7">
        <w:rPr>
          <w:rFonts w:ascii="GHEA Grapalat" w:hAnsi="GHEA Grapalat"/>
          <w:sz w:val="22"/>
          <w:szCs w:val="22"/>
        </w:rPr>
        <w:t xml:space="preserve"> </w:t>
      </w:r>
      <w:r w:rsidRPr="00711BC7">
        <w:rPr>
          <w:rFonts w:ascii="GHEA Grapalat" w:hAnsi="GHEA Grapalat" w:cs="Cambria"/>
          <w:sz w:val="22"/>
          <w:szCs w:val="22"/>
        </w:rPr>
        <w:t>работы</w:t>
      </w:r>
      <w:r w:rsidRPr="00711BC7">
        <w:rPr>
          <w:rFonts w:ascii="GHEA Grapalat" w:hAnsi="GHEA Grapalat"/>
          <w:sz w:val="22"/>
          <w:szCs w:val="22"/>
        </w:rPr>
        <w:t xml:space="preserve">, </w:t>
      </w:r>
      <w:r w:rsidRPr="00711BC7">
        <w:rPr>
          <w:rFonts w:ascii="GHEA Grapalat" w:hAnsi="GHEA Grapalat" w:cs="Cambria"/>
          <w:sz w:val="22"/>
          <w:szCs w:val="22"/>
        </w:rPr>
        <w:t>при</w:t>
      </w:r>
      <w:r w:rsidRPr="00711BC7">
        <w:rPr>
          <w:rFonts w:ascii="GHEA Grapalat" w:hAnsi="GHEA Grapalat"/>
          <w:sz w:val="22"/>
          <w:szCs w:val="22"/>
        </w:rPr>
        <w:t xml:space="preserve"> </w:t>
      </w:r>
      <w:r w:rsidRPr="00711BC7">
        <w:rPr>
          <w:rFonts w:ascii="GHEA Grapalat" w:hAnsi="GHEA Grapalat" w:cs="Cambria"/>
          <w:sz w:val="22"/>
          <w:szCs w:val="22"/>
        </w:rPr>
        <w:t>необходимости</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тормозов</w:t>
      </w:r>
      <w:r w:rsidRPr="00711BC7">
        <w:rPr>
          <w:rFonts w:ascii="GHEA Grapalat" w:hAnsi="GHEA Grapalat"/>
          <w:sz w:val="22"/>
          <w:szCs w:val="22"/>
        </w:rPr>
        <w:t xml:space="preserve"> (</w:t>
      </w:r>
      <w:r w:rsidRPr="00711BC7">
        <w:rPr>
          <w:rFonts w:ascii="GHEA Grapalat" w:hAnsi="GHEA Grapalat" w:cs="Cambria"/>
          <w:sz w:val="22"/>
          <w:szCs w:val="22"/>
        </w:rPr>
        <w:t>целостность</w:t>
      </w:r>
      <w:r w:rsidRPr="00711BC7">
        <w:rPr>
          <w:rFonts w:ascii="GHEA Grapalat" w:hAnsi="GHEA Grapalat"/>
          <w:sz w:val="22"/>
          <w:szCs w:val="22"/>
        </w:rPr>
        <w:t xml:space="preserve"> </w:t>
      </w:r>
      <w:r w:rsidRPr="00711BC7">
        <w:rPr>
          <w:rFonts w:ascii="GHEA Grapalat" w:hAnsi="GHEA Grapalat" w:cs="Cambria"/>
          <w:sz w:val="22"/>
          <w:szCs w:val="22"/>
        </w:rPr>
        <w:t>пружин</w:t>
      </w:r>
      <w:r w:rsidRPr="00711BC7">
        <w:rPr>
          <w:rFonts w:ascii="GHEA Grapalat" w:hAnsi="GHEA Grapalat"/>
          <w:sz w:val="22"/>
          <w:szCs w:val="22"/>
        </w:rPr>
        <w:t xml:space="preserve">, </w:t>
      </w:r>
      <w:r w:rsidRPr="00711BC7">
        <w:rPr>
          <w:rFonts w:ascii="GHEA Grapalat" w:hAnsi="GHEA Grapalat" w:cs="Cambria"/>
          <w:sz w:val="22"/>
          <w:szCs w:val="22"/>
        </w:rPr>
        <w:t>соединение</w:t>
      </w:r>
      <w:r w:rsidRPr="00711BC7">
        <w:rPr>
          <w:rFonts w:ascii="GHEA Grapalat" w:hAnsi="GHEA Grapalat"/>
          <w:sz w:val="22"/>
          <w:szCs w:val="22"/>
        </w:rPr>
        <w:t xml:space="preserve"> </w:t>
      </w:r>
      <w:r w:rsidRPr="00711BC7">
        <w:rPr>
          <w:rFonts w:ascii="GHEA Grapalat" w:hAnsi="GHEA Grapalat" w:cs="Cambria"/>
          <w:sz w:val="22"/>
          <w:szCs w:val="22"/>
        </w:rPr>
        <w:t>шарниров</w:t>
      </w:r>
      <w:r w:rsidRPr="00711BC7">
        <w:rPr>
          <w:rFonts w:ascii="GHEA Grapalat" w:hAnsi="GHEA Grapalat"/>
          <w:sz w:val="22"/>
          <w:szCs w:val="22"/>
        </w:rPr>
        <w:t xml:space="preserve">, </w:t>
      </w:r>
      <w:r w:rsidRPr="00711BC7">
        <w:rPr>
          <w:rFonts w:ascii="GHEA Grapalat" w:hAnsi="GHEA Grapalat" w:cs="Cambria"/>
          <w:sz w:val="22"/>
          <w:szCs w:val="22"/>
        </w:rPr>
        <w:t>рычаги</w:t>
      </w:r>
      <w:r w:rsidRPr="00711BC7">
        <w:rPr>
          <w:rFonts w:ascii="GHEA Grapalat" w:hAnsi="GHEA Grapalat"/>
          <w:sz w:val="22"/>
          <w:szCs w:val="22"/>
        </w:rPr>
        <w:t xml:space="preserve">, </w:t>
      </w:r>
      <w:r w:rsidRPr="00711BC7">
        <w:rPr>
          <w:rFonts w:ascii="GHEA Grapalat" w:hAnsi="GHEA Grapalat" w:cs="Cambria"/>
          <w:sz w:val="22"/>
          <w:szCs w:val="22"/>
        </w:rPr>
        <w:t>степень</w:t>
      </w:r>
      <w:r w:rsidRPr="00711BC7">
        <w:rPr>
          <w:rFonts w:ascii="GHEA Grapalat" w:hAnsi="GHEA Grapalat"/>
          <w:sz w:val="22"/>
          <w:szCs w:val="22"/>
        </w:rPr>
        <w:t xml:space="preserve"> </w:t>
      </w:r>
      <w:r w:rsidRPr="00711BC7">
        <w:rPr>
          <w:rFonts w:ascii="GHEA Grapalat" w:hAnsi="GHEA Grapalat" w:cs="Cambria"/>
          <w:sz w:val="22"/>
          <w:szCs w:val="22"/>
        </w:rPr>
        <w:t>износа</w:t>
      </w:r>
      <w:r w:rsidRPr="00711BC7">
        <w:rPr>
          <w:rFonts w:ascii="GHEA Grapalat" w:hAnsi="GHEA Grapalat"/>
          <w:sz w:val="22"/>
          <w:szCs w:val="22"/>
        </w:rPr>
        <w:t xml:space="preserve"> </w:t>
      </w:r>
      <w:r w:rsidRPr="00711BC7">
        <w:rPr>
          <w:rFonts w:ascii="GHEA Grapalat" w:hAnsi="GHEA Grapalat" w:cs="Cambria"/>
          <w:sz w:val="22"/>
          <w:szCs w:val="22"/>
        </w:rPr>
        <w:t>вкладышей</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при</w:t>
      </w:r>
      <w:r w:rsidRPr="00711BC7">
        <w:rPr>
          <w:rFonts w:ascii="GHEA Grapalat" w:hAnsi="GHEA Grapalat"/>
          <w:sz w:val="22"/>
          <w:szCs w:val="22"/>
        </w:rPr>
        <w:t xml:space="preserve"> </w:t>
      </w:r>
      <w:r w:rsidRPr="00711BC7">
        <w:rPr>
          <w:rFonts w:ascii="GHEA Grapalat" w:hAnsi="GHEA Grapalat" w:cs="Cambria"/>
          <w:sz w:val="22"/>
          <w:szCs w:val="22"/>
        </w:rPr>
        <w:t>необходимости</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состояния</w:t>
      </w:r>
      <w:r w:rsidRPr="00711BC7">
        <w:rPr>
          <w:rFonts w:ascii="GHEA Grapalat" w:hAnsi="GHEA Grapalat"/>
          <w:sz w:val="22"/>
          <w:szCs w:val="22"/>
        </w:rPr>
        <w:t xml:space="preserve"> </w:t>
      </w:r>
      <w:r w:rsidRPr="00711BC7">
        <w:rPr>
          <w:rFonts w:ascii="GHEA Grapalat" w:hAnsi="GHEA Grapalat" w:cs="Cambria"/>
          <w:sz w:val="22"/>
          <w:szCs w:val="22"/>
        </w:rPr>
        <w:t>шахтных</w:t>
      </w:r>
      <w:r w:rsidRPr="00711BC7">
        <w:rPr>
          <w:rFonts w:ascii="GHEA Grapalat" w:hAnsi="GHEA Grapalat"/>
          <w:sz w:val="22"/>
          <w:szCs w:val="22"/>
        </w:rPr>
        <w:t xml:space="preserve"> </w:t>
      </w:r>
      <w:r w:rsidRPr="00711BC7">
        <w:rPr>
          <w:rFonts w:ascii="GHEA Grapalat" w:hAnsi="GHEA Grapalat" w:cs="Cambria"/>
          <w:sz w:val="22"/>
          <w:szCs w:val="22"/>
        </w:rPr>
        <w:t>электрических</w:t>
      </w:r>
      <w:r w:rsidRPr="00711BC7">
        <w:rPr>
          <w:rFonts w:ascii="GHEA Grapalat" w:hAnsi="GHEA Grapalat"/>
          <w:sz w:val="22"/>
          <w:szCs w:val="22"/>
        </w:rPr>
        <w:t xml:space="preserve"> </w:t>
      </w:r>
      <w:r w:rsidRPr="00711BC7">
        <w:rPr>
          <w:rFonts w:ascii="GHEA Grapalat" w:hAnsi="GHEA Grapalat" w:cs="Cambria"/>
          <w:sz w:val="22"/>
          <w:szCs w:val="22"/>
        </w:rPr>
        <w:t>кабелей</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целостности</w:t>
      </w:r>
      <w:r w:rsidRPr="00711BC7">
        <w:rPr>
          <w:rFonts w:ascii="GHEA Grapalat" w:hAnsi="GHEA Grapalat"/>
          <w:sz w:val="22"/>
          <w:szCs w:val="22"/>
        </w:rPr>
        <w:t xml:space="preserve"> </w:t>
      </w:r>
      <w:r w:rsidRPr="00711BC7">
        <w:rPr>
          <w:rFonts w:ascii="GHEA Grapalat" w:hAnsi="GHEA Grapalat" w:cs="Cambria"/>
          <w:sz w:val="22"/>
          <w:szCs w:val="22"/>
        </w:rPr>
        <w:t>пружин</w:t>
      </w:r>
      <w:r w:rsidRPr="00711BC7">
        <w:rPr>
          <w:rFonts w:ascii="GHEA Grapalat" w:hAnsi="GHEA Grapalat"/>
          <w:sz w:val="22"/>
          <w:szCs w:val="22"/>
        </w:rPr>
        <w:t xml:space="preserve">, </w:t>
      </w:r>
      <w:r w:rsidRPr="00711BC7">
        <w:rPr>
          <w:rFonts w:ascii="GHEA Grapalat" w:hAnsi="GHEA Grapalat" w:cs="Cambria"/>
          <w:sz w:val="22"/>
          <w:szCs w:val="22"/>
        </w:rPr>
        <w:t>входящих</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систему</w:t>
      </w:r>
      <w:r w:rsidRPr="00711BC7">
        <w:rPr>
          <w:rFonts w:ascii="GHEA Grapalat" w:hAnsi="GHEA Grapalat"/>
          <w:sz w:val="22"/>
          <w:szCs w:val="22"/>
        </w:rPr>
        <w:t xml:space="preserve"> </w:t>
      </w:r>
      <w:r w:rsidRPr="00711BC7">
        <w:rPr>
          <w:rFonts w:ascii="GHEA Grapalat" w:hAnsi="GHEA Grapalat" w:cs="Cambria"/>
          <w:sz w:val="22"/>
          <w:szCs w:val="22"/>
        </w:rPr>
        <w:t>пунктов</w:t>
      </w:r>
      <w:r w:rsidRPr="00711BC7">
        <w:rPr>
          <w:rFonts w:ascii="GHEA Grapalat" w:hAnsi="GHEA Grapalat"/>
          <w:sz w:val="22"/>
          <w:szCs w:val="22"/>
        </w:rPr>
        <w:t xml:space="preserve"> </w:t>
      </w:r>
      <w:r w:rsidRPr="00711BC7">
        <w:rPr>
          <w:rFonts w:ascii="GHEA Grapalat" w:hAnsi="GHEA Grapalat" w:cs="Cambria"/>
          <w:sz w:val="22"/>
          <w:szCs w:val="22"/>
        </w:rPr>
        <w:t>крепления</w:t>
      </w:r>
      <w:r w:rsidRPr="00711BC7">
        <w:rPr>
          <w:rFonts w:ascii="GHEA Grapalat" w:hAnsi="GHEA Grapalat"/>
          <w:sz w:val="22"/>
          <w:szCs w:val="22"/>
        </w:rPr>
        <w:t xml:space="preserve"> </w:t>
      </w:r>
      <w:r w:rsidRPr="00711BC7">
        <w:rPr>
          <w:rFonts w:ascii="GHEA Grapalat" w:hAnsi="GHEA Grapalat" w:cs="Cambria"/>
          <w:sz w:val="22"/>
          <w:szCs w:val="22"/>
        </w:rPr>
        <w:t>стальных</w:t>
      </w:r>
      <w:r w:rsidRPr="00711BC7">
        <w:rPr>
          <w:rFonts w:ascii="GHEA Grapalat" w:hAnsi="GHEA Grapalat"/>
          <w:sz w:val="22"/>
          <w:szCs w:val="22"/>
        </w:rPr>
        <w:t xml:space="preserve"> </w:t>
      </w:r>
      <w:r w:rsidRPr="00711BC7">
        <w:rPr>
          <w:rFonts w:ascii="GHEA Grapalat" w:hAnsi="GHEA Grapalat" w:cs="Cambria"/>
          <w:sz w:val="22"/>
          <w:szCs w:val="22"/>
        </w:rPr>
        <w:t>канатов</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регулирование</w:t>
      </w:r>
      <w:r w:rsidRPr="00711BC7">
        <w:rPr>
          <w:rFonts w:ascii="GHEA Grapalat" w:hAnsi="GHEA Grapalat"/>
          <w:sz w:val="22"/>
          <w:szCs w:val="22"/>
        </w:rPr>
        <w:t xml:space="preserve"> </w:t>
      </w:r>
      <w:r w:rsidRPr="00711BC7">
        <w:rPr>
          <w:rFonts w:ascii="GHEA Grapalat" w:hAnsi="GHEA Grapalat" w:cs="Cambria"/>
          <w:sz w:val="22"/>
          <w:szCs w:val="22"/>
        </w:rPr>
        <w:t>баланса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устройства</w:t>
      </w:r>
      <w:r w:rsidRPr="00711BC7">
        <w:rPr>
          <w:rFonts w:ascii="GHEA Grapalat" w:hAnsi="GHEA Grapalat"/>
          <w:sz w:val="22"/>
          <w:szCs w:val="22"/>
        </w:rPr>
        <w:t xml:space="preserve">, </w:t>
      </w:r>
      <w:r w:rsidRPr="00711BC7">
        <w:rPr>
          <w:rFonts w:ascii="GHEA Grapalat" w:hAnsi="GHEA Grapalat" w:cs="Cambria"/>
          <w:sz w:val="22"/>
          <w:szCs w:val="22"/>
        </w:rPr>
        <w:t>находящегося</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шахте</w:t>
      </w:r>
      <w:r w:rsidRPr="00711BC7">
        <w:rPr>
          <w:rFonts w:ascii="GHEA Grapalat" w:hAnsi="GHEA Grapalat"/>
          <w:sz w:val="22"/>
          <w:szCs w:val="22"/>
        </w:rPr>
        <w:t xml:space="preserve"> </w:t>
      </w:r>
      <w:r w:rsidRPr="00711BC7">
        <w:rPr>
          <w:rFonts w:ascii="GHEA Grapalat" w:hAnsi="GHEA Grapalat" w:cs="Cambria"/>
          <w:sz w:val="22"/>
          <w:szCs w:val="22"/>
        </w:rPr>
        <w:t>затягивания</w:t>
      </w:r>
      <w:r w:rsidRPr="00711BC7">
        <w:rPr>
          <w:rFonts w:ascii="GHEA Grapalat" w:hAnsi="GHEA Grapalat"/>
          <w:sz w:val="22"/>
          <w:szCs w:val="22"/>
        </w:rPr>
        <w:t xml:space="preserve"> </w:t>
      </w:r>
      <w:r w:rsidRPr="00711BC7">
        <w:rPr>
          <w:rFonts w:ascii="GHEA Grapalat" w:hAnsi="GHEA Grapalat" w:cs="Cambria"/>
          <w:sz w:val="22"/>
          <w:szCs w:val="22"/>
        </w:rPr>
        <w:t>каната</w:t>
      </w:r>
      <w:r w:rsidRPr="00711BC7">
        <w:rPr>
          <w:rFonts w:ascii="GHEA Grapalat" w:hAnsi="GHEA Grapalat"/>
          <w:sz w:val="22"/>
          <w:szCs w:val="22"/>
        </w:rPr>
        <w:t xml:space="preserve"> </w:t>
      </w:r>
      <w:r w:rsidRPr="00711BC7">
        <w:rPr>
          <w:rFonts w:ascii="GHEA Grapalat" w:hAnsi="GHEA Grapalat" w:cs="Cambria"/>
          <w:sz w:val="22"/>
          <w:szCs w:val="22"/>
        </w:rPr>
        <w:t>ограничения</w:t>
      </w:r>
      <w:r w:rsidRPr="00711BC7">
        <w:rPr>
          <w:rFonts w:ascii="GHEA Grapalat" w:hAnsi="GHEA Grapalat"/>
          <w:sz w:val="22"/>
          <w:szCs w:val="22"/>
        </w:rPr>
        <w:t xml:space="preserve"> </w:t>
      </w:r>
      <w:r w:rsidRPr="00711BC7">
        <w:rPr>
          <w:rFonts w:ascii="GHEA Grapalat" w:hAnsi="GHEA Grapalat" w:cs="Cambria"/>
          <w:sz w:val="22"/>
          <w:szCs w:val="22"/>
        </w:rPr>
        <w:t>скорости</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смазочной</w:t>
      </w:r>
      <w:r w:rsidRPr="00711BC7">
        <w:rPr>
          <w:rFonts w:ascii="GHEA Grapalat" w:hAnsi="GHEA Grapalat"/>
          <w:sz w:val="22"/>
          <w:szCs w:val="22"/>
        </w:rPr>
        <w:t xml:space="preserve"> </w:t>
      </w:r>
      <w:r w:rsidRPr="00711BC7">
        <w:rPr>
          <w:rFonts w:ascii="GHEA Grapalat" w:hAnsi="GHEA Grapalat" w:cs="Cambria"/>
          <w:sz w:val="22"/>
          <w:szCs w:val="22"/>
        </w:rPr>
        <w:t>системы</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направляющей</w:t>
      </w:r>
      <w:r w:rsidRPr="00711BC7">
        <w:rPr>
          <w:rFonts w:ascii="GHEA Grapalat" w:hAnsi="GHEA Grapalat"/>
          <w:sz w:val="22"/>
          <w:szCs w:val="22"/>
        </w:rPr>
        <w:t xml:space="preserve"> </w:t>
      </w:r>
      <w:r w:rsidRPr="00711BC7">
        <w:rPr>
          <w:rFonts w:ascii="GHEA Grapalat" w:hAnsi="GHEA Grapalat" w:cs="Cambria"/>
          <w:sz w:val="22"/>
          <w:szCs w:val="22"/>
        </w:rPr>
        <w:t>противовеса</w:t>
      </w:r>
      <w:r w:rsidRPr="00711BC7">
        <w:rPr>
          <w:rFonts w:ascii="GHEA Grapalat" w:hAnsi="GHEA Grapalat"/>
          <w:sz w:val="22"/>
          <w:szCs w:val="22"/>
        </w:rPr>
        <w:t xml:space="preserve">, </w:t>
      </w:r>
      <w:r w:rsidRPr="00711BC7">
        <w:rPr>
          <w:rFonts w:ascii="GHEA Grapalat" w:hAnsi="GHEA Grapalat" w:cs="Cambria"/>
          <w:sz w:val="22"/>
          <w:szCs w:val="22"/>
        </w:rPr>
        <w:t>уровня</w:t>
      </w:r>
      <w:r w:rsidRPr="00711BC7">
        <w:rPr>
          <w:rFonts w:ascii="GHEA Grapalat" w:hAnsi="GHEA Grapalat"/>
          <w:sz w:val="22"/>
          <w:szCs w:val="22"/>
        </w:rPr>
        <w:t xml:space="preserve"> </w:t>
      </w:r>
      <w:r w:rsidRPr="00711BC7">
        <w:rPr>
          <w:rFonts w:ascii="GHEA Grapalat" w:hAnsi="GHEA Grapalat" w:cs="Cambria"/>
          <w:sz w:val="22"/>
          <w:szCs w:val="22"/>
        </w:rPr>
        <w:t>масла</w:t>
      </w:r>
      <w:r w:rsidRPr="00711BC7">
        <w:rPr>
          <w:rFonts w:ascii="GHEA Grapalat" w:hAnsi="GHEA Grapalat"/>
          <w:sz w:val="22"/>
          <w:szCs w:val="22"/>
        </w:rPr>
        <w:t xml:space="preserve"> </w:t>
      </w:r>
      <w:r w:rsidRPr="00711BC7">
        <w:rPr>
          <w:rFonts w:ascii="GHEA Grapalat" w:hAnsi="GHEA Grapalat" w:cs="Cambria"/>
          <w:sz w:val="22"/>
          <w:szCs w:val="22"/>
        </w:rPr>
        <w:t>коробки</w:t>
      </w:r>
      <w:r w:rsidRPr="00711BC7">
        <w:rPr>
          <w:rFonts w:ascii="GHEA Grapalat" w:hAnsi="GHEA Grapalat"/>
          <w:sz w:val="22"/>
          <w:szCs w:val="22"/>
        </w:rPr>
        <w:t xml:space="preserve"> </w:t>
      </w:r>
      <w:r w:rsidRPr="00711BC7">
        <w:rPr>
          <w:rFonts w:ascii="GHEA Grapalat" w:hAnsi="GHEA Grapalat" w:cs="Cambria"/>
          <w:sz w:val="22"/>
          <w:szCs w:val="22"/>
        </w:rPr>
        <w:t>передач</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аварийного</w:t>
      </w:r>
      <w:r w:rsidRPr="00711BC7">
        <w:rPr>
          <w:rFonts w:ascii="GHEA Grapalat" w:hAnsi="GHEA Grapalat"/>
          <w:sz w:val="22"/>
          <w:szCs w:val="22"/>
        </w:rPr>
        <w:t xml:space="preserve"> </w:t>
      </w:r>
      <w:r w:rsidRPr="00711BC7">
        <w:rPr>
          <w:rFonts w:ascii="GHEA Grapalat" w:hAnsi="GHEA Grapalat" w:cs="Cambria"/>
          <w:sz w:val="22"/>
          <w:szCs w:val="22"/>
        </w:rPr>
        <w:t>выключателя</w:t>
      </w:r>
      <w:r w:rsidRPr="00711BC7">
        <w:rPr>
          <w:rFonts w:ascii="GHEA Grapalat" w:hAnsi="GHEA Grapalat"/>
          <w:sz w:val="22"/>
          <w:szCs w:val="22"/>
        </w:rPr>
        <w:t xml:space="preserve"> </w:t>
      </w:r>
      <w:r w:rsidRPr="00711BC7">
        <w:rPr>
          <w:rFonts w:ascii="GHEA Grapalat" w:hAnsi="GHEA Grapalat" w:cs="Cambria"/>
          <w:sz w:val="22"/>
          <w:szCs w:val="22"/>
        </w:rPr>
        <w:t>на</w:t>
      </w:r>
      <w:r w:rsidRPr="00711BC7">
        <w:rPr>
          <w:rFonts w:ascii="GHEA Grapalat" w:hAnsi="GHEA Grapalat"/>
          <w:sz w:val="22"/>
          <w:szCs w:val="22"/>
        </w:rPr>
        <w:t xml:space="preserve"> </w:t>
      </w:r>
      <w:r w:rsidRPr="00711BC7">
        <w:rPr>
          <w:rFonts w:ascii="GHEA Grapalat" w:hAnsi="GHEA Grapalat" w:cs="Cambria"/>
          <w:sz w:val="22"/>
          <w:szCs w:val="22"/>
        </w:rPr>
        <w:t>нарушение</w:t>
      </w:r>
      <w:r w:rsidRPr="00711BC7">
        <w:rPr>
          <w:rFonts w:ascii="GHEA Grapalat" w:hAnsi="GHEA Grapalat"/>
          <w:sz w:val="22"/>
          <w:szCs w:val="22"/>
        </w:rPr>
        <w:t xml:space="preserve"> </w:t>
      </w:r>
      <w:r w:rsidRPr="00711BC7">
        <w:rPr>
          <w:rFonts w:ascii="GHEA Grapalat" w:hAnsi="GHEA Grapalat" w:cs="Cambria"/>
          <w:sz w:val="22"/>
          <w:szCs w:val="22"/>
        </w:rPr>
        <w:t>на</w:t>
      </w:r>
      <w:r w:rsidRPr="00711BC7">
        <w:rPr>
          <w:rFonts w:ascii="GHEA Grapalat" w:hAnsi="GHEA Grapalat"/>
          <w:sz w:val="22"/>
          <w:szCs w:val="22"/>
        </w:rPr>
        <w:t xml:space="preserve"> </w:t>
      </w:r>
      <w:r w:rsidRPr="00711BC7">
        <w:rPr>
          <w:rFonts w:ascii="GHEA Grapalat" w:hAnsi="GHEA Grapalat" w:cs="Cambria"/>
          <w:sz w:val="22"/>
          <w:szCs w:val="22"/>
        </w:rPr>
        <w:t>первом</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последнем</w:t>
      </w:r>
      <w:r w:rsidRPr="00711BC7">
        <w:rPr>
          <w:rFonts w:ascii="GHEA Grapalat" w:hAnsi="GHEA Grapalat"/>
          <w:sz w:val="22"/>
          <w:szCs w:val="22"/>
        </w:rPr>
        <w:t xml:space="preserve"> </w:t>
      </w:r>
      <w:r w:rsidRPr="00711BC7">
        <w:rPr>
          <w:rFonts w:ascii="GHEA Grapalat" w:hAnsi="GHEA Grapalat" w:cs="Cambria"/>
          <w:sz w:val="22"/>
          <w:szCs w:val="22"/>
        </w:rPr>
        <w:t>этажах</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системы</w:t>
      </w:r>
      <w:r w:rsidRPr="00711BC7">
        <w:rPr>
          <w:rFonts w:ascii="GHEA Grapalat" w:hAnsi="GHEA Grapalat"/>
          <w:sz w:val="22"/>
          <w:szCs w:val="22"/>
        </w:rPr>
        <w:t xml:space="preserve"> </w:t>
      </w:r>
      <w:r w:rsidRPr="00711BC7">
        <w:rPr>
          <w:rFonts w:ascii="GHEA Grapalat" w:hAnsi="GHEA Grapalat" w:cs="Cambria"/>
          <w:sz w:val="22"/>
          <w:szCs w:val="22"/>
        </w:rPr>
        <w:t>соединения</w:t>
      </w:r>
      <w:r w:rsidRPr="00711BC7">
        <w:rPr>
          <w:rFonts w:ascii="GHEA Grapalat" w:hAnsi="GHEA Grapalat"/>
          <w:sz w:val="22"/>
          <w:szCs w:val="22"/>
        </w:rPr>
        <w:t xml:space="preserve"> </w:t>
      </w:r>
      <w:r w:rsidRPr="00711BC7">
        <w:rPr>
          <w:rFonts w:ascii="GHEA Grapalat" w:hAnsi="GHEA Grapalat" w:cs="Cambria"/>
          <w:sz w:val="22"/>
          <w:szCs w:val="22"/>
        </w:rPr>
        <w:t>металлических</w:t>
      </w:r>
      <w:r w:rsidRPr="00711BC7">
        <w:rPr>
          <w:rFonts w:ascii="GHEA Grapalat" w:hAnsi="GHEA Grapalat"/>
          <w:sz w:val="22"/>
          <w:szCs w:val="22"/>
        </w:rPr>
        <w:t xml:space="preserve"> </w:t>
      </w:r>
      <w:r w:rsidRPr="00711BC7">
        <w:rPr>
          <w:rFonts w:ascii="GHEA Grapalat" w:hAnsi="GHEA Grapalat" w:cs="Cambria"/>
          <w:sz w:val="22"/>
          <w:szCs w:val="22"/>
        </w:rPr>
        <w:t>канатов</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мониторинг</w:t>
      </w:r>
      <w:r w:rsidRPr="00711BC7">
        <w:rPr>
          <w:rFonts w:ascii="GHEA Grapalat" w:hAnsi="GHEA Grapalat"/>
          <w:sz w:val="22"/>
          <w:szCs w:val="22"/>
        </w:rPr>
        <w:t xml:space="preserve"> </w:t>
      </w:r>
      <w:r w:rsidRPr="00711BC7">
        <w:rPr>
          <w:rFonts w:ascii="GHEA Grapalat" w:hAnsi="GHEA Grapalat" w:cs="Cambria"/>
          <w:sz w:val="22"/>
          <w:szCs w:val="22"/>
        </w:rPr>
        <w:t>плавности</w:t>
      </w:r>
      <w:r w:rsidRPr="00711BC7">
        <w:rPr>
          <w:rFonts w:ascii="GHEA Grapalat" w:hAnsi="GHEA Grapalat"/>
          <w:sz w:val="22"/>
          <w:szCs w:val="22"/>
        </w:rPr>
        <w:t xml:space="preserve"> </w:t>
      </w:r>
      <w:r w:rsidRPr="00711BC7">
        <w:rPr>
          <w:rFonts w:ascii="GHEA Grapalat" w:hAnsi="GHEA Grapalat" w:cs="Cambria"/>
          <w:sz w:val="22"/>
          <w:szCs w:val="22"/>
        </w:rPr>
        <w:t>работы</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полный</w:t>
      </w:r>
      <w:r w:rsidRPr="00711BC7">
        <w:rPr>
          <w:rFonts w:ascii="GHEA Grapalat" w:hAnsi="GHEA Grapalat"/>
          <w:sz w:val="22"/>
          <w:szCs w:val="22"/>
        </w:rPr>
        <w:t xml:space="preserve"> </w:t>
      </w:r>
      <w:r w:rsidRPr="00711BC7">
        <w:rPr>
          <w:rFonts w:ascii="GHEA Grapalat" w:hAnsi="GHEA Grapalat" w:cs="Cambria"/>
          <w:sz w:val="22"/>
          <w:szCs w:val="22"/>
        </w:rPr>
        <w:t>мониторинг</w:t>
      </w:r>
      <w:r w:rsidRPr="00711BC7">
        <w:rPr>
          <w:rFonts w:ascii="GHEA Grapalat" w:hAnsi="GHEA Grapalat"/>
          <w:sz w:val="22"/>
          <w:szCs w:val="22"/>
        </w:rPr>
        <w:t xml:space="preserve"> </w:t>
      </w:r>
      <w:r w:rsidRPr="00711BC7">
        <w:rPr>
          <w:rFonts w:ascii="GHEA Grapalat" w:hAnsi="GHEA Grapalat" w:cs="Cambria"/>
          <w:sz w:val="22"/>
          <w:szCs w:val="22"/>
        </w:rPr>
        <w:t>всего</w:t>
      </w:r>
      <w:r w:rsidRPr="00711BC7">
        <w:rPr>
          <w:rFonts w:ascii="GHEA Grapalat" w:hAnsi="GHEA Grapalat"/>
          <w:sz w:val="22"/>
          <w:szCs w:val="22"/>
        </w:rPr>
        <w:t xml:space="preserve"> </w:t>
      </w:r>
      <w:r w:rsidRPr="00711BC7">
        <w:rPr>
          <w:rFonts w:ascii="GHEA Grapalat" w:hAnsi="GHEA Grapalat" w:cs="Cambria"/>
          <w:sz w:val="22"/>
          <w:szCs w:val="22"/>
        </w:rPr>
        <w:t>электрооборудования</w:t>
      </w:r>
      <w:r w:rsidRPr="00711BC7">
        <w:rPr>
          <w:rFonts w:ascii="GHEA Grapalat" w:hAnsi="GHEA Grapalat"/>
          <w:sz w:val="22"/>
          <w:szCs w:val="22"/>
        </w:rPr>
        <w:t xml:space="preserve"> </w:t>
      </w:r>
      <w:r w:rsidRPr="00711BC7">
        <w:rPr>
          <w:rFonts w:ascii="GHEA Grapalat" w:hAnsi="GHEA Grapalat" w:cs="Cambria"/>
          <w:sz w:val="22"/>
          <w:szCs w:val="22"/>
        </w:rPr>
        <w:t>механического</w:t>
      </w:r>
      <w:r w:rsidRPr="00711BC7">
        <w:rPr>
          <w:rFonts w:ascii="GHEA Grapalat" w:hAnsi="GHEA Grapalat"/>
          <w:sz w:val="22"/>
          <w:szCs w:val="22"/>
        </w:rPr>
        <w:t xml:space="preserve"> </w:t>
      </w:r>
      <w:r w:rsidRPr="00711BC7">
        <w:rPr>
          <w:rFonts w:ascii="GHEA Grapalat" w:hAnsi="GHEA Grapalat" w:cs="Cambria"/>
          <w:sz w:val="22"/>
          <w:szCs w:val="22"/>
        </w:rPr>
        <w:t>салона</w:t>
      </w:r>
      <w:r w:rsidRPr="00711BC7">
        <w:rPr>
          <w:rFonts w:ascii="GHEA Grapalat" w:hAnsi="GHEA Grapalat"/>
          <w:sz w:val="22"/>
          <w:szCs w:val="22"/>
        </w:rP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подключения</w:t>
      </w:r>
      <w:r w:rsidRPr="00711BC7">
        <w:rPr>
          <w:rFonts w:ascii="GHEA Grapalat" w:hAnsi="GHEA Grapalat"/>
          <w:sz w:val="22"/>
          <w:szCs w:val="22"/>
        </w:rPr>
        <w:t xml:space="preserve"> </w:t>
      </w:r>
      <w:r w:rsidRPr="00711BC7">
        <w:rPr>
          <w:rFonts w:ascii="GHEA Grapalat" w:hAnsi="GHEA Grapalat" w:cs="Cambria"/>
          <w:sz w:val="22"/>
          <w:szCs w:val="22"/>
        </w:rPr>
        <w:t>проводов</w:t>
      </w:r>
      <w:r w:rsidRPr="00711BC7">
        <w:rPr>
          <w:rFonts w:ascii="GHEA Grapalat" w:hAnsi="GHEA Grapalat"/>
          <w:sz w:val="22"/>
          <w:szCs w:val="22"/>
        </w:rPr>
        <w:t xml:space="preserve"> </w:t>
      </w:r>
      <w:r w:rsidRPr="00711BC7">
        <w:rPr>
          <w:rFonts w:ascii="GHEA Grapalat" w:hAnsi="GHEA Grapalat" w:cs="Cambria"/>
          <w:sz w:val="22"/>
          <w:szCs w:val="22"/>
        </w:rPr>
        <w:t>мобильного</w:t>
      </w:r>
      <w:r w:rsidRPr="00711BC7">
        <w:rPr>
          <w:rFonts w:ascii="GHEA Grapalat" w:hAnsi="GHEA Grapalat"/>
          <w:sz w:val="22"/>
          <w:szCs w:val="22"/>
        </w:rPr>
        <w:t xml:space="preserve"> </w:t>
      </w:r>
      <w:r w:rsidRPr="00711BC7">
        <w:rPr>
          <w:rFonts w:ascii="GHEA Grapalat" w:hAnsi="GHEA Grapalat" w:cs="Cambria"/>
          <w:sz w:val="22"/>
          <w:szCs w:val="22"/>
        </w:rPr>
        <w:t>оборудования</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3 </w:t>
      </w:r>
      <w:r w:rsidRPr="00711BC7">
        <w:rPr>
          <w:rFonts w:ascii="GHEA Grapalat" w:hAnsi="GHEA Grapalat" w:cs="Cambria"/>
          <w:sz w:val="22"/>
          <w:szCs w:val="22"/>
        </w:rPr>
        <w:t>месяца</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износа</w:t>
      </w:r>
      <w:r w:rsidRPr="00711BC7">
        <w:rPr>
          <w:rFonts w:ascii="GHEA Grapalat" w:hAnsi="GHEA Grapalat"/>
          <w:sz w:val="22"/>
          <w:szCs w:val="22"/>
        </w:rPr>
        <w:t xml:space="preserve"> </w:t>
      </w:r>
      <w:r w:rsidRPr="00711BC7">
        <w:rPr>
          <w:rFonts w:ascii="GHEA Grapalat" w:hAnsi="GHEA Grapalat" w:cs="Cambria"/>
          <w:sz w:val="22"/>
          <w:szCs w:val="22"/>
        </w:rPr>
        <w:t>шин</w:t>
      </w:r>
      <w:r w:rsidRPr="00711BC7">
        <w:rPr>
          <w:rFonts w:ascii="GHEA Grapalat" w:hAnsi="GHEA Grapalat"/>
          <w:sz w:val="22"/>
          <w:szCs w:val="22"/>
        </w:rPr>
        <w:t xml:space="preserve"> </w:t>
      </w:r>
      <w:r w:rsidRPr="00711BC7">
        <w:rPr>
          <w:rFonts w:ascii="GHEA Grapalat" w:hAnsi="GHEA Grapalat" w:cs="Cambria"/>
          <w:sz w:val="22"/>
          <w:szCs w:val="22"/>
        </w:rPr>
        <w:t>главного</w:t>
      </w:r>
      <w:r w:rsidRPr="00711BC7">
        <w:rPr>
          <w:rFonts w:ascii="GHEA Grapalat" w:hAnsi="GHEA Grapalat"/>
          <w:sz w:val="22"/>
          <w:szCs w:val="22"/>
        </w:rPr>
        <w:t xml:space="preserve"> </w:t>
      </w:r>
      <w:r w:rsidRPr="00711BC7">
        <w:rPr>
          <w:rFonts w:ascii="GHEA Grapalat" w:hAnsi="GHEA Grapalat" w:cs="Cambria"/>
          <w:sz w:val="22"/>
          <w:szCs w:val="22"/>
        </w:rPr>
        <w:t>канатного</w:t>
      </w:r>
      <w:r w:rsidRPr="00711BC7">
        <w:rPr>
          <w:rFonts w:ascii="GHEA Grapalat" w:hAnsi="GHEA Grapalat"/>
          <w:sz w:val="22"/>
          <w:szCs w:val="22"/>
        </w:rPr>
        <w:t xml:space="preserve"> </w:t>
      </w:r>
      <w:r w:rsidRPr="00711BC7">
        <w:rPr>
          <w:rFonts w:ascii="GHEA Grapalat" w:hAnsi="GHEA Grapalat" w:cs="Cambria"/>
          <w:sz w:val="22"/>
          <w:szCs w:val="22"/>
        </w:rPr>
        <w:t>колеса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Calibri" w:hAnsi="Calibri" w:cs="Calibri"/>
          <w:sz w:val="22"/>
          <w:szCs w:val="22"/>
        </w:rPr>
        <w:t> </w:t>
      </w:r>
      <w:r w:rsidRPr="00711BC7">
        <w:rPr>
          <w:rFonts w:ascii="GHEA Grapalat" w:hAnsi="GHEA Grapalat" w:cs="Cambria"/>
          <w:sz w:val="22"/>
          <w:szCs w:val="22"/>
        </w:rPr>
        <w:t>износа</w:t>
      </w:r>
      <w:r w:rsidRPr="00711BC7">
        <w:rPr>
          <w:rFonts w:ascii="GHEA Grapalat" w:hAnsi="GHEA Grapalat"/>
          <w:sz w:val="22"/>
          <w:szCs w:val="22"/>
        </w:rPr>
        <w:t xml:space="preserve"> </w:t>
      </w:r>
      <w:r w:rsidRPr="00711BC7">
        <w:rPr>
          <w:rFonts w:ascii="GHEA Grapalat" w:hAnsi="GHEA Grapalat" w:cs="Cambria"/>
          <w:sz w:val="22"/>
          <w:szCs w:val="22"/>
        </w:rPr>
        <w:t>канавки</w:t>
      </w:r>
      <w:r w:rsidRPr="00711BC7">
        <w:rPr>
          <w:rFonts w:ascii="GHEA Grapalat" w:hAnsi="GHEA Grapalat"/>
          <w:sz w:val="22"/>
          <w:szCs w:val="22"/>
        </w:rPr>
        <w:t xml:space="preserve"> </w:t>
      </w:r>
      <w:r w:rsidRPr="00711BC7">
        <w:rPr>
          <w:rFonts w:ascii="GHEA Grapalat" w:hAnsi="GHEA Grapalat" w:cs="Cambria"/>
          <w:sz w:val="22"/>
          <w:szCs w:val="22"/>
        </w:rPr>
        <w:t>колеса</w:t>
      </w:r>
      <w:r w:rsidRPr="00711BC7">
        <w:rPr>
          <w:rFonts w:ascii="GHEA Grapalat" w:hAnsi="GHEA Grapalat"/>
          <w:sz w:val="22"/>
          <w:szCs w:val="22"/>
        </w:rPr>
        <w:t xml:space="preserve"> </w:t>
      </w:r>
      <w:r w:rsidRPr="00711BC7">
        <w:rPr>
          <w:rFonts w:ascii="GHEA Grapalat" w:hAnsi="GHEA Grapalat" w:cs="Cambria"/>
          <w:sz w:val="22"/>
          <w:szCs w:val="22"/>
        </w:rPr>
        <w:t>ограничения</w:t>
      </w:r>
      <w:r w:rsidRPr="00711BC7">
        <w:rPr>
          <w:rFonts w:ascii="GHEA Grapalat" w:hAnsi="GHEA Grapalat"/>
          <w:sz w:val="22"/>
          <w:szCs w:val="22"/>
        </w:rPr>
        <w:t xml:space="preserve"> </w:t>
      </w:r>
      <w:r w:rsidRPr="00711BC7">
        <w:rPr>
          <w:rFonts w:ascii="GHEA Grapalat" w:hAnsi="GHEA Grapalat" w:cs="Cambria"/>
          <w:sz w:val="22"/>
          <w:szCs w:val="22"/>
        </w:rPr>
        <w:t>скорости</w:t>
      </w:r>
      <w:r w:rsidRPr="00711BC7">
        <w:rPr>
          <w:rFonts w:ascii="Calibri" w:hAnsi="Calibri" w:cs="Calibri"/>
          <w:sz w:val="22"/>
          <w:szCs w:val="22"/>
        </w:rPr>
        <w:t> </w:t>
      </w:r>
      <w:r w:rsidRPr="00711BC7">
        <w:rPr>
          <w:rFonts w:ascii="GHEA Grapalat" w:hAnsi="GHEA Grapalat"/>
          <w:sz w:val="22"/>
          <w:szCs w:val="22"/>
        </w:rPr>
        <w:t>(</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износа</w:t>
      </w:r>
      <w:r w:rsidRPr="00711BC7">
        <w:rPr>
          <w:rFonts w:ascii="GHEA Grapalat" w:hAnsi="GHEA Grapalat"/>
          <w:sz w:val="22"/>
          <w:szCs w:val="22"/>
        </w:rPr>
        <w:t xml:space="preserve"> </w:t>
      </w:r>
      <w:r w:rsidRPr="00711BC7">
        <w:rPr>
          <w:rFonts w:ascii="GHEA Grapalat" w:hAnsi="GHEA Grapalat" w:cs="Cambria"/>
          <w:sz w:val="22"/>
          <w:szCs w:val="22"/>
        </w:rPr>
        <w:t>канатов</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фиксации</w:t>
      </w:r>
      <w:r w:rsidRPr="00711BC7">
        <w:rPr>
          <w:rFonts w:ascii="GHEA Grapalat" w:hAnsi="GHEA Grapalat"/>
          <w:sz w:val="22"/>
          <w:szCs w:val="22"/>
        </w:rPr>
        <w:t xml:space="preserve"> </w:t>
      </w:r>
      <w:r w:rsidRPr="00711BC7">
        <w:rPr>
          <w:rFonts w:ascii="GHEA Grapalat" w:hAnsi="GHEA Grapalat" w:cs="Cambria"/>
          <w:sz w:val="22"/>
          <w:szCs w:val="22"/>
        </w:rPr>
        <w:t>направляющих</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противовеса</w:t>
      </w:r>
      <w:r w:rsidRPr="00711BC7">
        <w:rPr>
          <w:rFonts w:ascii="GHEA Grapalat" w:hAnsi="GHEA Grapalat"/>
          <w:sz w:val="22"/>
          <w:szCs w:val="22"/>
        </w:rPr>
        <w:t xml:space="preserve">, </w:t>
      </w:r>
      <w:r w:rsidRPr="00711BC7">
        <w:rPr>
          <w:rFonts w:ascii="GHEA Grapalat" w:hAnsi="GHEA Grapalat" w:cs="Cambria"/>
          <w:sz w:val="22"/>
          <w:szCs w:val="22"/>
        </w:rPr>
        <w:t>крепление</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мониторинг</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резьбовых</w:t>
      </w:r>
      <w:r w:rsidRPr="00711BC7">
        <w:rPr>
          <w:rFonts w:ascii="GHEA Grapalat" w:hAnsi="GHEA Grapalat"/>
          <w:sz w:val="22"/>
          <w:szCs w:val="22"/>
        </w:rPr>
        <w:t xml:space="preserve"> </w:t>
      </w:r>
      <w:r w:rsidRPr="00711BC7">
        <w:rPr>
          <w:rFonts w:ascii="GHEA Grapalat" w:hAnsi="GHEA Grapalat" w:cs="Cambria"/>
          <w:sz w:val="22"/>
          <w:szCs w:val="22"/>
        </w:rPr>
        <w:t>соединений</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регулирование</w:t>
      </w:r>
      <w:r w:rsidRPr="00711BC7">
        <w:rPr>
          <w:rFonts w:ascii="GHEA Grapalat" w:hAnsi="GHEA Grapalat"/>
          <w:sz w:val="22"/>
          <w:szCs w:val="22"/>
        </w:rPr>
        <w:t xml:space="preserve"> </w:t>
      </w:r>
      <w:r w:rsidRPr="00711BC7">
        <w:rPr>
          <w:rFonts w:ascii="GHEA Grapalat" w:hAnsi="GHEA Grapalat" w:cs="Cambria"/>
          <w:sz w:val="22"/>
          <w:szCs w:val="22"/>
        </w:rPr>
        <w:t>работы</w:t>
      </w:r>
      <w:r w:rsidRPr="00711BC7">
        <w:rPr>
          <w:rFonts w:ascii="GHEA Grapalat" w:hAnsi="GHEA Grapalat"/>
          <w:sz w:val="22"/>
          <w:szCs w:val="22"/>
        </w:rPr>
        <w:t xml:space="preserve"> </w:t>
      </w:r>
      <w:r w:rsidRPr="00711BC7">
        <w:rPr>
          <w:rFonts w:ascii="GHEA Grapalat" w:hAnsi="GHEA Grapalat" w:cs="Cambria"/>
          <w:sz w:val="22"/>
          <w:szCs w:val="22"/>
        </w:rPr>
        <w:t>необходимого</w:t>
      </w:r>
      <w:r w:rsidRPr="00711BC7">
        <w:rPr>
          <w:rFonts w:ascii="GHEA Grapalat" w:hAnsi="GHEA Grapalat"/>
          <w:sz w:val="22"/>
          <w:szCs w:val="22"/>
          <w:lang w:val="hy-AM"/>
        </w:rPr>
        <w:t xml:space="preserve"> </w:t>
      </w:r>
      <w:r w:rsidRPr="00711BC7">
        <w:rPr>
          <w:rFonts w:ascii="GHEA Grapalat" w:hAnsi="GHEA Grapalat" w:cs="Cambria"/>
          <w:sz w:val="22"/>
          <w:szCs w:val="22"/>
        </w:rPr>
        <w:t>оборудования</w:t>
      </w:r>
      <w:r w:rsidRPr="00711BC7">
        <w:rPr>
          <w:rFonts w:ascii="Calibri" w:hAnsi="Calibri" w:cs="Calibri"/>
          <w:sz w:val="22"/>
          <w:szCs w:val="22"/>
        </w:rPr>
        <w:t> </w:t>
      </w:r>
      <w:r w:rsidRPr="00711BC7">
        <w:rPr>
          <w:rFonts w:ascii="GHEA Grapalat" w:hAnsi="GHEA Grapalat" w:cs="Cambria"/>
          <w:sz w:val="22"/>
          <w:szCs w:val="22"/>
        </w:rPr>
        <w:t>безопасности</w:t>
      </w:r>
      <w:r w:rsidRPr="00711BC7">
        <w:rPr>
          <w:rFonts w:ascii="GHEA Grapalat" w:hAnsi="GHEA Grapalat"/>
          <w:sz w:val="22"/>
          <w:szCs w:val="22"/>
        </w:rPr>
        <w:t xml:space="preserve"> </w:t>
      </w:r>
      <w:r w:rsidRPr="00711BC7">
        <w:rPr>
          <w:rFonts w:ascii="GHEA Grapalat" w:hAnsi="GHEA Grapalat" w:cs="Cambria"/>
          <w:sz w:val="22"/>
          <w:szCs w:val="22"/>
        </w:rPr>
        <w:t>при</w:t>
      </w:r>
      <w:r w:rsidRPr="00711BC7">
        <w:rPr>
          <w:rFonts w:ascii="GHEA Grapalat" w:hAnsi="GHEA Grapalat"/>
          <w:sz w:val="22"/>
          <w:szCs w:val="22"/>
        </w:rPr>
        <w:t xml:space="preserve"> </w:t>
      </w:r>
      <w:r w:rsidRPr="00711BC7">
        <w:rPr>
          <w:rFonts w:ascii="GHEA Grapalat" w:hAnsi="GHEA Grapalat" w:cs="Cambria"/>
          <w:sz w:val="22"/>
          <w:szCs w:val="22"/>
        </w:rPr>
        <w:t>нахождении</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аварийной</w:t>
      </w:r>
      <w:r w:rsidRPr="00711BC7">
        <w:rPr>
          <w:rFonts w:ascii="GHEA Grapalat" w:hAnsi="GHEA Grapalat"/>
          <w:sz w:val="22"/>
          <w:szCs w:val="22"/>
        </w:rPr>
        <w:t xml:space="preserve"> </w:t>
      </w:r>
      <w:r w:rsidRPr="00711BC7">
        <w:rPr>
          <w:rFonts w:ascii="GHEA Grapalat" w:hAnsi="GHEA Grapalat" w:cs="Cambria"/>
          <w:sz w:val="22"/>
          <w:szCs w:val="22"/>
        </w:rPr>
        <w:t>ситуации</w:t>
      </w:r>
      <w:r w:rsidRPr="00711BC7">
        <w:rPr>
          <w:rFonts w:ascii="GHEA Grapalat" w:hAnsi="GHEA Grapalat"/>
          <w:sz w:val="22"/>
          <w:szCs w:val="22"/>
        </w:rPr>
        <w:t xml:space="preserve"> </w:t>
      </w:r>
      <w:r w:rsidRPr="00711BC7">
        <w:rPr>
          <w:rFonts w:ascii="GHEA Grapalat" w:hAnsi="GHEA Grapalat" w:cs="Cambria"/>
          <w:sz w:val="22"/>
          <w:szCs w:val="22"/>
        </w:rPr>
        <w:t>подъемного</w:t>
      </w:r>
      <w:r w:rsidRPr="00711BC7">
        <w:rPr>
          <w:rFonts w:ascii="GHEA Grapalat" w:hAnsi="GHEA Grapalat"/>
          <w:sz w:val="22"/>
          <w:szCs w:val="22"/>
        </w:rPr>
        <w:t xml:space="preserve"> </w:t>
      </w:r>
      <w:r w:rsidRPr="00711BC7">
        <w:rPr>
          <w:rFonts w:ascii="GHEA Grapalat" w:hAnsi="GHEA Grapalat" w:cs="Cambria"/>
          <w:sz w:val="22"/>
          <w:szCs w:val="22"/>
        </w:rPr>
        <w:t>каната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мониторинг</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частичная</w:t>
      </w:r>
      <w:r w:rsidRPr="00711BC7">
        <w:rPr>
          <w:rFonts w:ascii="GHEA Grapalat" w:hAnsi="GHEA Grapalat"/>
          <w:sz w:val="22"/>
          <w:szCs w:val="22"/>
        </w:rPr>
        <w:t xml:space="preserve"> </w:t>
      </w:r>
      <w:r w:rsidRPr="00711BC7">
        <w:rPr>
          <w:rFonts w:ascii="GHEA Grapalat" w:hAnsi="GHEA Grapalat" w:cs="Cambria"/>
          <w:sz w:val="22"/>
          <w:szCs w:val="22"/>
        </w:rPr>
        <w:t>проверка</w:t>
      </w:r>
      <w:r w:rsidRPr="00711BC7">
        <w:rPr>
          <w:rFonts w:ascii="GHEA Grapalat" w:hAnsi="GHEA Grapalat"/>
          <w:sz w:val="22"/>
          <w:szCs w:val="22"/>
        </w:rPr>
        <w:t xml:space="preserve"> </w:t>
      </w:r>
      <w:r w:rsidRPr="00711BC7">
        <w:rPr>
          <w:rFonts w:ascii="GHEA Grapalat" w:hAnsi="GHEA Grapalat" w:cs="Cambria"/>
          <w:sz w:val="22"/>
          <w:szCs w:val="22"/>
        </w:rPr>
        <w:t>перехватчика</w:t>
      </w:r>
      <w:r w:rsidRPr="00711BC7">
        <w:rPr>
          <w:rFonts w:ascii="GHEA Grapalat" w:hAnsi="GHEA Grapalat"/>
          <w:sz w:val="22"/>
          <w:szCs w:val="22"/>
        </w:rPr>
        <w:t xml:space="preserve"> </w:t>
      </w:r>
      <w:r w:rsidRPr="00711BC7">
        <w:rPr>
          <w:rFonts w:ascii="GHEA Grapalat" w:hAnsi="GHEA Grapalat" w:cs="Cambria"/>
          <w:sz w:val="22"/>
          <w:szCs w:val="22"/>
        </w:rPr>
        <w:t>на</w:t>
      </w:r>
      <w:r w:rsidRPr="00711BC7">
        <w:rPr>
          <w:rFonts w:ascii="GHEA Grapalat" w:hAnsi="GHEA Grapalat"/>
          <w:sz w:val="22"/>
          <w:szCs w:val="22"/>
        </w:rPr>
        <w:t xml:space="preserve"> </w:t>
      </w:r>
      <w:r w:rsidRPr="00711BC7">
        <w:rPr>
          <w:rFonts w:ascii="GHEA Grapalat" w:hAnsi="GHEA Grapalat" w:cs="Cambria"/>
          <w:sz w:val="22"/>
          <w:szCs w:val="22"/>
        </w:rPr>
        <w:t>падение</w:t>
      </w:r>
      <w:r w:rsidRPr="00711BC7">
        <w:rPr>
          <w:rFonts w:ascii="GHEA Grapalat" w:hAnsi="GHEA Grapalat"/>
          <w:sz w:val="22"/>
          <w:szCs w:val="22"/>
        </w:rPr>
        <w:t xml:space="preserve"> </w:t>
      </w:r>
      <w:r w:rsidRPr="00711BC7">
        <w:rPr>
          <w:rFonts w:ascii="GHEA Grapalat" w:hAnsi="GHEA Grapalat" w:cs="Cambria"/>
          <w:sz w:val="22"/>
          <w:szCs w:val="22"/>
        </w:rPr>
        <w:t>кабины</w:t>
      </w:r>
      <w:r w:rsidRPr="00711BC7">
        <w:rPr>
          <w:rFonts w:ascii="GHEA Grapalat" w:hAnsi="GHEA Grapalat"/>
          <w:sz w:val="22"/>
          <w:szCs w:val="22"/>
        </w:rPr>
        <w:t xml:space="preserve">, </w:t>
      </w:r>
      <w:r w:rsidRPr="00711BC7">
        <w:rPr>
          <w:rFonts w:ascii="GHEA Grapalat" w:hAnsi="GHEA Grapalat" w:cs="Cambria"/>
          <w:sz w:val="22"/>
          <w:szCs w:val="22"/>
        </w:rPr>
        <w:t>регулировка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мониторинг</w:t>
      </w:r>
      <w:r w:rsidRPr="00711BC7">
        <w:rPr>
          <w:rFonts w:ascii="Calibri" w:hAnsi="Calibri" w:cs="Calibri"/>
          <w:sz w:val="22"/>
          <w:szCs w:val="22"/>
        </w:rPr>
        <w:t> </w:t>
      </w:r>
      <w:r w:rsidRPr="00711BC7">
        <w:rPr>
          <w:rFonts w:ascii="GHEA Grapalat" w:hAnsi="GHEA Grapalat" w:cs="Cambria"/>
          <w:sz w:val="22"/>
          <w:szCs w:val="22"/>
        </w:rPr>
        <w:t>подъёмная</w:t>
      </w:r>
      <w:r w:rsidRPr="00711BC7">
        <w:rPr>
          <w:rFonts w:ascii="GHEA Grapalat" w:hAnsi="GHEA Grapalat"/>
          <w:sz w:val="22"/>
          <w:szCs w:val="22"/>
        </w:rPr>
        <w:t xml:space="preserve"> </w:t>
      </w:r>
      <w:r w:rsidRPr="00711BC7">
        <w:rPr>
          <w:rFonts w:ascii="GHEA Grapalat" w:hAnsi="GHEA Grapalat" w:cs="Cambria"/>
          <w:sz w:val="22"/>
          <w:szCs w:val="22"/>
        </w:rPr>
        <w:t>лебедка</w:t>
      </w:r>
      <w:r w:rsidRPr="00711BC7">
        <w:rPr>
          <w:rFonts w:ascii="Calibri" w:hAnsi="Calibri" w:cs="Calibri"/>
          <w:sz w:val="22"/>
          <w:szCs w:val="22"/>
        </w:rPr>
        <w:t>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раз</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6 </w:t>
      </w:r>
      <w:r w:rsidRPr="00711BC7">
        <w:rPr>
          <w:rFonts w:ascii="GHEA Grapalat" w:hAnsi="GHEA Grapalat" w:cs="Cambria"/>
          <w:sz w:val="22"/>
          <w:szCs w:val="22"/>
        </w:rPr>
        <w:t>месяцев</w:t>
      </w:r>
      <w:r w:rsidRPr="00711BC7">
        <w:rPr>
          <w:rFonts w:ascii="GHEA Grapalat" w:hAnsi="GHEA Grapalat"/>
          <w:sz w:val="22"/>
          <w:szCs w:val="22"/>
        </w:rPr>
        <w:t>)</w:t>
      </w:r>
      <w:r w:rsidRPr="00711BC7">
        <w:rPr>
          <w:rFonts w:ascii="GHEA Grapalat" w:hAnsi="GHEA Grapalat"/>
          <w:sz w:val="22"/>
          <w:szCs w:val="22"/>
        </w:rPr>
        <w:br/>
      </w:r>
      <w:r w:rsidRPr="00711BC7">
        <w:rPr>
          <w:rFonts w:ascii="GHEA Grapalat" w:hAnsi="GHEA Grapalat"/>
          <w:sz w:val="22"/>
          <w:szCs w:val="22"/>
        </w:rPr>
        <w:lastRenderedPageBreak/>
        <w:t xml:space="preserve">- </w:t>
      </w:r>
      <w:r w:rsidRPr="00711BC7">
        <w:rPr>
          <w:rFonts w:ascii="GHEA Grapalat" w:hAnsi="GHEA Grapalat" w:cs="Cambria"/>
          <w:sz w:val="22"/>
          <w:szCs w:val="22"/>
        </w:rPr>
        <w:t>эвакуация</w:t>
      </w:r>
      <w:r w:rsidRPr="00711BC7">
        <w:rPr>
          <w:rFonts w:ascii="GHEA Grapalat" w:hAnsi="GHEA Grapalat"/>
          <w:sz w:val="22"/>
          <w:szCs w:val="22"/>
        </w:rPr>
        <w:t xml:space="preserve"> </w:t>
      </w:r>
      <w:r w:rsidRPr="00711BC7">
        <w:rPr>
          <w:rFonts w:ascii="GHEA Grapalat" w:hAnsi="GHEA Grapalat" w:cs="Cambria"/>
          <w:sz w:val="22"/>
          <w:szCs w:val="22"/>
        </w:rPr>
        <w:t>пассажиров</w:t>
      </w:r>
      <w:r w:rsidRPr="00711BC7">
        <w:rPr>
          <w:rFonts w:ascii="GHEA Grapalat" w:hAnsi="GHEA Grapalat"/>
          <w:sz w:val="22"/>
          <w:szCs w:val="22"/>
        </w:rPr>
        <w:t xml:space="preserve"> </w:t>
      </w:r>
      <w:r w:rsidRPr="00711BC7">
        <w:rPr>
          <w:rFonts w:ascii="GHEA Grapalat" w:hAnsi="GHEA Grapalat" w:cs="Cambria"/>
          <w:sz w:val="22"/>
          <w:szCs w:val="22"/>
        </w:rPr>
        <w:t>по</w:t>
      </w:r>
      <w:r w:rsidRPr="00711BC7">
        <w:rPr>
          <w:rFonts w:ascii="GHEA Grapalat" w:hAnsi="GHEA Grapalat"/>
          <w:sz w:val="22"/>
          <w:szCs w:val="22"/>
        </w:rPr>
        <w:t xml:space="preserve"> </w:t>
      </w:r>
      <w:r w:rsidRPr="00711BC7">
        <w:rPr>
          <w:rFonts w:ascii="GHEA Grapalat" w:hAnsi="GHEA Grapalat" w:cs="Cambria"/>
          <w:sz w:val="22"/>
          <w:szCs w:val="22"/>
        </w:rPr>
        <w:t>мере</w:t>
      </w:r>
      <w:r w:rsidRPr="00711BC7">
        <w:rPr>
          <w:rFonts w:ascii="GHEA Grapalat" w:hAnsi="GHEA Grapalat"/>
          <w:sz w:val="22"/>
          <w:szCs w:val="22"/>
        </w:rPr>
        <w:t xml:space="preserve"> </w:t>
      </w:r>
      <w:r w:rsidRPr="00711BC7">
        <w:rPr>
          <w:rFonts w:ascii="GHEA Grapalat" w:hAnsi="GHEA Grapalat" w:cs="Cambria"/>
          <w:sz w:val="22"/>
          <w:szCs w:val="22"/>
        </w:rPr>
        <w:t>необходимости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сложившейся</w:t>
      </w:r>
      <w:r w:rsidRPr="00711BC7">
        <w:rPr>
          <w:rFonts w:ascii="GHEA Grapalat" w:hAnsi="GHEA Grapalat"/>
          <w:sz w:val="22"/>
          <w:szCs w:val="22"/>
        </w:rPr>
        <w:t xml:space="preserve"> </w:t>
      </w:r>
      <w:r w:rsidRPr="00711BC7">
        <w:rPr>
          <w:rFonts w:ascii="GHEA Grapalat" w:hAnsi="GHEA Grapalat" w:cs="Cambria"/>
          <w:sz w:val="22"/>
          <w:szCs w:val="22"/>
        </w:rPr>
        <w:t>ситуации</w:t>
      </w:r>
      <w:r w:rsidRPr="00711BC7">
        <w:rPr>
          <w:rFonts w:ascii="GHEA Grapalat" w:hAnsi="GHEA Grapalat"/>
          <w:sz w:val="22"/>
          <w:szCs w:val="22"/>
        </w:rPr>
        <w:br/>
        <w:t xml:space="preserve">- </w:t>
      </w:r>
      <w:r w:rsidRPr="00711BC7">
        <w:rPr>
          <w:rFonts w:ascii="GHEA Grapalat" w:hAnsi="GHEA Grapalat" w:cs="Cambria"/>
          <w:sz w:val="22"/>
          <w:szCs w:val="22"/>
        </w:rPr>
        <w:t>после</w:t>
      </w:r>
      <w:r w:rsidRPr="00711BC7">
        <w:rPr>
          <w:rFonts w:ascii="GHEA Grapalat" w:hAnsi="GHEA Grapalat"/>
          <w:sz w:val="22"/>
          <w:szCs w:val="22"/>
        </w:rPr>
        <w:t xml:space="preserve"> </w:t>
      </w:r>
      <w:r w:rsidRPr="00711BC7">
        <w:rPr>
          <w:rFonts w:ascii="GHEA Grapalat" w:hAnsi="GHEA Grapalat" w:cs="Cambria"/>
          <w:sz w:val="22"/>
          <w:szCs w:val="22"/>
        </w:rPr>
        <w:t>завершения</w:t>
      </w:r>
      <w:r w:rsidRPr="00711BC7">
        <w:rPr>
          <w:rFonts w:ascii="GHEA Grapalat" w:hAnsi="GHEA Grapalat"/>
          <w:sz w:val="22"/>
          <w:szCs w:val="22"/>
        </w:rPr>
        <w:t xml:space="preserve"> </w:t>
      </w:r>
      <w:r w:rsidRPr="00711BC7">
        <w:rPr>
          <w:rFonts w:ascii="GHEA Grapalat" w:hAnsi="GHEA Grapalat" w:cs="Cambria"/>
          <w:sz w:val="22"/>
          <w:szCs w:val="22"/>
        </w:rPr>
        <w:t>работ</w:t>
      </w:r>
      <w:r w:rsidRPr="00711BC7">
        <w:rPr>
          <w:rFonts w:ascii="Calibri" w:hAnsi="Calibri" w:cs="Calibri"/>
          <w:sz w:val="22"/>
          <w:szCs w:val="22"/>
        </w:rPr>
        <w:t> </w:t>
      </w:r>
      <w:r w:rsidRPr="00711BC7">
        <w:rPr>
          <w:rFonts w:ascii="GHEA Grapalat" w:hAnsi="GHEA Grapalat"/>
          <w:sz w:val="22"/>
          <w:szCs w:val="22"/>
        </w:rPr>
        <w:t>,</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соответствии</w:t>
      </w:r>
      <w:r w:rsidRPr="00711BC7">
        <w:rPr>
          <w:rFonts w:ascii="GHEA Grapalat" w:hAnsi="GHEA Grapalat"/>
          <w:sz w:val="22"/>
          <w:szCs w:val="22"/>
        </w:rPr>
        <w:t xml:space="preserve"> </w:t>
      </w:r>
      <w:r w:rsidRPr="00711BC7">
        <w:rPr>
          <w:rFonts w:ascii="GHEA Grapalat" w:hAnsi="GHEA Grapalat" w:cs="Cambria"/>
          <w:sz w:val="22"/>
          <w:szCs w:val="22"/>
        </w:rPr>
        <w:t>со</w:t>
      </w:r>
      <w:r w:rsidRPr="00711BC7">
        <w:rPr>
          <w:rFonts w:ascii="GHEA Grapalat" w:hAnsi="GHEA Grapalat"/>
          <w:sz w:val="22"/>
          <w:szCs w:val="22"/>
        </w:rPr>
        <w:t xml:space="preserve"> </w:t>
      </w:r>
      <w:r w:rsidRPr="00711BC7">
        <w:rPr>
          <w:rFonts w:ascii="GHEA Grapalat" w:hAnsi="GHEA Grapalat" w:cs="Cambria"/>
          <w:sz w:val="22"/>
          <w:szCs w:val="22"/>
        </w:rPr>
        <w:t>сроками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требованиями</w:t>
      </w:r>
      <w:r w:rsidRPr="00711BC7">
        <w:rPr>
          <w:rFonts w:ascii="GHEA Grapalat" w:hAnsi="GHEA Grapalat"/>
          <w:sz w:val="22"/>
          <w:szCs w:val="22"/>
        </w:rPr>
        <w:t xml:space="preserve"> </w:t>
      </w:r>
      <w:r w:rsidRPr="00711BC7">
        <w:rPr>
          <w:rFonts w:ascii="GHEA Grapalat" w:hAnsi="GHEA Grapalat" w:cs="Cambria"/>
          <w:sz w:val="22"/>
          <w:szCs w:val="22"/>
        </w:rPr>
        <w:t>технического</w:t>
      </w:r>
      <w:r w:rsidRPr="00711BC7">
        <w:rPr>
          <w:rFonts w:ascii="GHEA Grapalat" w:hAnsi="GHEA Grapalat"/>
          <w:sz w:val="22"/>
          <w:szCs w:val="22"/>
        </w:rPr>
        <w:t xml:space="preserve"> </w:t>
      </w:r>
      <w:r w:rsidRPr="00711BC7">
        <w:rPr>
          <w:rFonts w:ascii="GHEA Grapalat" w:hAnsi="GHEA Grapalat" w:cs="Cambria"/>
          <w:sz w:val="22"/>
          <w:szCs w:val="22"/>
        </w:rPr>
        <w:t>обслуживания</w:t>
      </w:r>
      <w:r w:rsidRPr="00711BC7">
        <w:rPr>
          <w:rFonts w:ascii="Calibri" w:hAnsi="Calibri" w:cs="Calibri"/>
          <w:sz w:val="22"/>
          <w:szCs w:val="22"/>
        </w:rPr>
        <w:t>  </w:t>
      </w:r>
      <w:r w:rsidRPr="00711BC7">
        <w:rPr>
          <w:rFonts w:ascii="GHEA Grapalat" w:hAnsi="GHEA Grapalat" w:cs="Cambria"/>
          <w:sz w:val="22"/>
          <w:szCs w:val="22"/>
        </w:rPr>
        <w:t>по</w:t>
      </w:r>
      <w:r w:rsidRPr="00711BC7">
        <w:rPr>
          <w:rFonts w:ascii="GHEA Grapalat" w:hAnsi="GHEA Grapalat"/>
          <w:sz w:val="22"/>
          <w:szCs w:val="22"/>
        </w:rPr>
        <w:t xml:space="preserve"> </w:t>
      </w:r>
      <w:r w:rsidRPr="00711BC7">
        <w:rPr>
          <w:rFonts w:ascii="GHEA Grapalat" w:hAnsi="GHEA Grapalat" w:cs="Cambria"/>
          <w:sz w:val="22"/>
          <w:szCs w:val="22"/>
        </w:rPr>
        <w:t>каждому</w:t>
      </w:r>
      <w:r w:rsidRPr="00711BC7">
        <w:rPr>
          <w:rFonts w:ascii="GHEA Grapalat" w:hAnsi="GHEA Grapalat"/>
          <w:sz w:val="22"/>
          <w:szCs w:val="22"/>
        </w:rPr>
        <w:t xml:space="preserve"> </w:t>
      </w:r>
      <w:r w:rsidRPr="00711BC7">
        <w:rPr>
          <w:rFonts w:ascii="GHEA Grapalat" w:hAnsi="GHEA Grapalat" w:cs="Cambria"/>
          <w:sz w:val="22"/>
          <w:szCs w:val="22"/>
        </w:rPr>
        <w:t>лифту</w:t>
      </w:r>
      <w:r w:rsidRPr="00711BC7">
        <w:rPr>
          <w:rFonts w:ascii="GHEA Grapalat" w:hAnsi="GHEA Grapalat"/>
          <w:sz w:val="22"/>
          <w:szCs w:val="22"/>
        </w:rPr>
        <w:t xml:space="preserve"> </w:t>
      </w:r>
      <w:r w:rsidRPr="00711BC7">
        <w:rPr>
          <w:rFonts w:ascii="GHEA Grapalat" w:hAnsi="GHEA Grapalat" w:cs="Cambria"/>
          <w:sz w:val="22"/>
          <w:szCs w:val="22"/>
        </w:rPr>
        <w:t>составляется</w:t>
      </w:r>
      <w:r w:rsidRPr="00711BC7">
        <w:rPr>
          <w:rFonts w:ascii="GHEA Grapalat" w:hAnsi="GHEA Grapalat"/>
          <w:sz w:val="22"/>
          <w:szCs w:val="22"/>
        </w:rPr>
        <w:t xml:space="preserve"> </w:t>
      </w:r>
      <w:r w:rsidRPr="00711BC7">
        <w:rPr>
          <w:rFonts w:ascii="GHEA Grapalat" w:hAnsi="GHEA Grapalat" w:cs="Cambria"/>
          <w:sz w:val="22"/>
          <w:szCs w:val="22"/>
        </w:rPr>
        <w:t>протокол</w:t>
      </w:r>
      <w:r w:rsidRPr="00711BC7">
        <w:rPr>
          <w:rFonts w:ascii="GHEA Grapalat" w:hAnsi="GHEA Grapalat"/>
          <w:sz w:val="22"/>
          <w:szCs w:val="22"/>
        </w:rPr>
        <w:t xml:space="preserve"> </w:t>
      </w:r>
      <w:r w:rsidRPr="00711BC7">
        <w:rPr>
          <w:rFonts w:ascii="GHEA Grapalat" w:hAnsi="GHEA Grapalat" w:cs="Cambria"/>
          <w:sz w:val="22"/>
          <w:szCs w:val="22"/>
        </w:rPr>
        <w:t>с</w:t>
      </w:r>
      <w:r w:rsidRPr="00711BC7">
        <w:rPr>
          <w:rFonts w:ascii="GHEA Grapalat" w:hAnsi="GHEA Grapalat"/>
          <w:sz w:val="22"/>
          <w:szCs w:val="22"/>
        </w:rPr>
        <w:t xml:space="preserve"> </w:t>
      </w:r>
      <w:r w:rsidRPr="00711BC7">
        <w:rPr>
          <w:rFonts w:ascii="GHEA Grapalat" w:hAnsi="GHEA Grapalat" w:cs="Cambria"/>
          <w:sz w:val="22"/>
          <w:szCs w:val="22"/>
        </w:rPr>
        <w:t>совместной</w:t>
      </w:r>
      <w:r w:rsidRPr="00711BC7">
        <w:rPr>
          <w:rFonts w:ascii="GHEA Grapalat" w:hAnsi="GHEA Grapalat"/>
          <w:sz w:val="22"/>
          <w:szCs w:val="22"/>
        </w:rPr>
        <w:t xml:space="preserve"> </w:t>
      </w:r>
      <w:r w:rsidRPr="00711BC7">
        <w:rPr>
          <w:rFonts w:ascii="GHEA Grapalat" w:hAnsi="GHEA Grapalat" w:cs="Cambria"/>
          <w:sz w:val="22"/>
          <w:szCs w:val="22"/>
        </w:rPr>
        <w:t>подписью</w:t>
      </w:r>
      <w:r w:rsidRPr="00711BC7">
        <w:rPr>
          <w:rFonts w:ascii="GHEA Grapalat" w:hAnsi="GHEA Grapalat"/>
          <w:sz w:val="22"/>
          <w:szCs w:val="22"/>
        </w:rPr>
        <w:t xml:space="preserve"> </w:t>
      </w:r>
      <w:r w:rsidRPr="00711BC7">
        <w:rPr>
          <w:rFonts w:ascii="GHEA Grapalat" w:hAnsi="GHEA Grapalat" w:cs="Cambria"/>
          <w:sz w:val="22"/>
          <w:szCs w:val="22"/>
        </w:rPr>
        <w:t>представителя</w:t>
      </w:r>
      <w:r w:rsidRPr="00711BC7">
        <w:rPr>
          <w:rFonts w:ascii="GHEA Grapalat" w:hAnsi="GHEA Grapalat"/>
          <w:sz w:val="22"/>
          <w:szCs w:val="22"/>
        </w:rPr>
        <w:t xml:space="preserve"> </w:t>
      </w:r>
      <w:r w:rsidRPr="00711BC7">
        <w:rPr>
          <w:rFonts w:ascii="GHEA Grapalat" w:hAnsi="GHEA Grapalat" w:cs="Cambria"/>
          <w:sz w:val="22"/>
          <w:szCs w:val="22"/>
        </w:rPr>
        <w:t>обслуживающей</w:t>
      </w:r>
      <w:r w:rsidRPr="00711BC7">
        <w:rPr>
          <w:rFonts w:ascii="GHEA Grapalat" w:hAnsi="GHEA Grapalat"/>
          <w:sz w:val="22"/>
          <w:szCs w:val="22"/>
        </w:rPr>
        <w:t xml:space="preserve"> </w:t>
      </w:r>
      <w:r w:rsidRPr="00711BC7">
        <w:rPr>
          <w:rFonts w:ascii="GHEA Grapalat" w:hAnsi="GHEA Grapalat" w:cs="Cambria"/>
          <w:sz w:val="22"/>
          <w:szCs w:val="22"/>
        </w:rPr>
        <w:t>организации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специалиста</w:t>
      </w:r>
      <w:r w:rsidRPr="00711BC7">
        <w:rPr>
          <w:rFonts w:ascii="GHEA Grapalat" w:hAnsi="GHEA Grapalat"/>
          <w:sz w:val="22"/>
          <w:szCs w:val="22"/>
        </w:rPr>
        <w:t xml:space="preserve">, </w:t>
      </w:r>
      <w:r w:rsidRPr="00711BC7">
        <w:rPr>
          <w:rFonts w:ascii="GHEA Grapalat" w:hAnsi="GHEA Grapalat" w:cs="Cambria"/>
          <w:sz w:val="22"/>
          <w:szCs w:val="22"/>
        </w:rPr>
        <w:t>осуществляющего</w:t>
      </w:r>
      <w:r w:rsidRPr="00711BC7">
        <w:rPr>
          <w:rFonts w:ascii="GHEA Grapalat" w:hAnsi="GHEA Grapalat"/>
          <w:sz w:val="22"/>
          <w:szCs w:val="22"/>
        </w:rPr>
        <w:t xml:space="preserve"> </w:t>
      </w:r>
      <w:r w:rsidRPr="00711BC7">
        <w:rPr>
          <w:rFonts w:ascii="GHEA Grapalat" w:hAnsi="GHEA Grapalat" w:cs="Cambria"/>
          <w:sz w:val="22"/>
          <w:szCs w:val="22"/>
        </w:rPr>
        <w:t>текущее</w:t>
      </w:r>
      <w:r w:rsidRPr="00711BC7">
        <w:rPr>
          <w:rFonts w:ascii="GHEA Grapalat" w:hAnsi="GHEA Grapalat"/>
          <w:sz w:val="22"/>
          <w:szCs w:val="22"/>
        </w:rPr>
        <w:t xml:space="preserve"> </w:t>
      </w:r>
      <w:r w:rsidRPr="00711BC7">
        <w:rPr>
          <w:rFonts w:ascii="GHEA Grapalat" w:hAnsi="GHEA Grapalat" w:cs="Cambria"/>
          <w:sz w:val="22"/>
          <w:szCs w:val="22"/>
        </w:rPr>
        <w:t>обслуживание</w:t>
      </w:r>
      <w:r w:rsidRPr="00711BC7">
        <w:rPr>
          <w:rFonts w:ascii="GHEA Grapalat" w:hAnsi="GHEA Grapalat"/>
          <w:sz w:val="22"/>
          <w:szCs w:val="22"/>
        </w:rPr>
        <w:t>.</w:t>
      </w:r>
      <w:r w:rsidRPr="00711BC7">
        <w:rPr>
          <w:rFonts w:ascii="GHEA Grapalat" w:hAnsi="GHEA Grapalat"/>
          <w:sz w:val="22"/>
          <w:szCs w:val="22"/>
        </w:rPr>
        <w:br/>
        <w:t xml:space="preserve">- </w:t>
      </w:r>
      <w:r w:rsidRPr="00711BC7">
        <w:rPr>
          <w:rFonts w:ascii="GHEA Grapalat" w:hAnsi="GHEA Grapalat" w:cs="Cambria"/>
          <w:sz w:val="22"/>
          <w:szCs w:val="22"/>
        </w:rPr>
        <w:t>организация</w:t>
      </w:r>
      <w:r w:rsidRPr="00711BC7">
        <w:rPr>
          <w:rFonts w:ascii="GHEA Grapalat" w:hAnsi="GHEA Grapalat"/>
          <w:sz w:val="22"/>
          <w:szCs w:val="22"/>
        </w:rPr>
        <w:t xml:space="preserve">, </w:t>
      </w:r>
      <w:r w:rsidRPr="00711BC7">
        <w:rPr>
          <w:rFonts w:ascii="GHEA Grapalat" w:hAnsi="GHEA Grapalat" w:cs="Cambria"/>
          <w:sz w:val="22"/>
          <w:szCs w:val="22"/>
        </w:rPr>
        <w:t>выбранная</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результате</w:t>
      </w:r>
      <w:r w:rsidRPr="00711BC7">
        <w:rPr>
          <w:rFonts w:ascii="GHEA Grapalat" w:hAnsi="GHEA Grapalat"/>
          <w:sz w:val="22"/>
          <w:szCs w:val="22"/>
        </w:rPr>
        <w:t xml:space="preserve"> </w:t>
      </w:r>
      <w:r w:rsidRPr="00711BC7">
        <w:rPr>
          <w:rFonts w:ascii="GHEA Grapalat" w:hAnsi="GHEA Grapalat" w:cs="Cambria"/>
          <w:sz w:val="22"/>
          <w:szCs w:val="22"/>
        </w:rPr>
        <w:t>тендера</w:t>
      </w:r>
      <w:r w:rsidRPr="00711BC7">
        <w:rPr>
          <w:rFonts w:ascii="GHEA Grapalat" w:hAnsi="GHEA Grapalat"/>
          <w:sz w:val="22"/>
          <w:szCs w:val="22"/>
        </w:rPr>
        <w:t xml:space="preserve">, </w:t>
      </w:r>
      <w:r w:rsidRPr="00711BC7">
        <w:rPr>
          <w:rFonts w:ascii="GHEA Grapalat" w:hAnsi="GHEA Grapalat" w:cs="Cambria"/>
          <w:sz w:val="22"/>
          <w:szCs w:val="22"/>
        </w:rPr>
        <w:t>после</w:t>
      </w:r>
      <w:r w:rsidRPr="00711BC7">
        <w:rPr>
          <w:rFonts w:ascii="GHEA Grapalat" w:hAnsi="GHEA Grapalat"/>
          <w:sz w:val="22"/>
          <w:szCs w:val="22"/>
        </w:rPr>
        <w:t xml:space="preserve"> </w:t>
      </w:r>
      <w:r w:rsidRPr="00711BC7">
        <w:rPr>
          <w:rFonts w:ascii="GHEA Grapalat" w:hAnsi="GHEA Grapalat" w:cs="Cambria"/>
          <w:sz w:val="22"/>
          <w:szCs w:val="22"/>
        </w:rPr>
        <w:t>установки</w:t>
      </w:r>
      <w:r w:rsidRPr="00711BC7">
        <w:rPr>
          <w:rFonts w:ascii="GHEA Grapalat" w:hAnsi="GHEA Grapalat"/>
          <w:sz w:val="22"/>
          <w:szCs w:val="22"/>
        </w:rPr>
        <w:t xml:space="preserve"> </w:t>
      </w:r>
      <w:r w:rsidRPr="00711BC7">
        <w:rPr>
          <w:rFonts w:ascii="GHEA Grapalat" w:hAnsi="GHEA Grapalat" w:cs="Cambria"/>
          <w:sz w:val="22"/>
          <w:szCs w:val="22"/>
        </w:rPr>
        <w:t>нового</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обязана</w:t>
      </w:r>
      <w:r w:rsidRPr="00711BC7">
        <w:rPr>
          <w:rFonts w:ascii="GHEA Grapalat" w:hAnsi="GHEA Grapalat"/>
          <w:sz w:val="22"/>
          <w:szCs w:val="22"/>
        </w:rPr>
        <w:t xml:space="preserve"> </w:t>
      </w:r>
      <w:r w:rsidRPr="00711BC7">
        <w:rPr>
          <w:rFonts w:ascii="GHEA Grapalat" w:hAnsi="GHEA Grapalat" w:cs="Cambria"/>
          <w:sz w:val="22"/>
          <w:szCs w:val="22"/>
        </w:rPr>
        <w:t>ознакомить</w:t>
      </w:r>
      <w:r w:rsidRPr="00711BC7">
        <w:rPr>
          <w:rFonts w:ascii="GHEA Grapalat" w:hAnsi="GHEA Grapalat"/>
          <w:sz w:val="22"/>
          <w:szCs w:val="22"/>
        </w:rPr>
        <w:t xml:space="preserve"> </w:t>
      </w:r>
      <w:r w:rsidRPr="00711BC7">
        <w:rPr>
          <w:rFonts w:ascii="GHEA Grapalat" w:hAnsi="GHEA Grapalat" w:cs="Cambria"/>
          <w:sz w:val="22"/>
          <w:szCs w:val="22"/>
        </w:rPr>
        <w:t>специалистов</w:t>
      </w:r>
      <w:r w:rsidRPr="00711BC7">
        <w:rPr>
          <w:rFonts w:ascii="GHEA Grapalat" w:hAnsi="GHEA Grapalat"/>
          <w:sz w:val="22"/>
          <w:szCs w:val="22"/>
        </w:rPr>
        <w:t xml:space="preserve"> </w:t>
      </w:r>
      <w:r w:rsidRPr="00711BC7">
        <w:rPr>
          <w:rFonts w:ascii="GHEA Grapalat" w:hAnsi="GHEA Grapalat" w:cs="Cambria"/>
          <w:sz w:val="22"/>
          <w:szCs w:val="22"/>
        </w:rPr>
        <w:t>организаций</w:t>
      </w:r>
      <w:r w:rsidRPr="00711BC7">
        <w:rPr>
          <w:rFonts w:ascii="GHEA Grapalat" w:hAnsi="GHEA Grapalat"/>
          <w:sz w:val="22"/>
          <w:szCs w:val="22"/>
        </w:rPr>
        <w:t xml:space="preserve">, </w:t>
      </w:r>
      <w:r w:rsidRPr="00711BC7">
        <w:rPr>
          <w:rFonts w:ascii="GHEA Grapalat" w:hAnsi="GHEA Grapalat" w:cs="Cambria"/>
          <w:sz w:val="22"/>
          <w:szCs w:val="22"/>
        </w:rPr>
        <w:t>осуществляющих</w:t>
      </w:r>
      <w:r w:rsidRPr="00711BC7">
        <w:rPr>
          <w:rFonts w:ascii="GHEA Grapalat" w:hAnsi="GHEA Grapalat"/>
          <w:sz w:val="22"/>
          <w:szCs w:val="22"/>
        </w:rPr>
        <w:t xml:space="preserve"> </w:t>
      </w:r>
      <w:r w:rsidRPr="00711BC7">
        <w:rPr>
          <w:rFonts w:ascii="GHEA Grapalat" w:hAnsi="GHEA Grapalat" w:cs="Cambria"/>
          <w:sz w:val="22"/>
          <w:szCs w:val="22"/>
        </w:rPr>
        <w:t>текущее</w:t>
      </w:r>
      <w:r w:rsidRPr="00711BC7">
        <w:rPr>
          <w:rFonts w:ascii="GHEA Grapalat" w:hAnsi="GHEA Grapalat"/>
          <w:sz w:val="22"/>
          <w:szCs w:val="22"/>
        </w:rPr>
        <w:t xml:space="preserve"> </w:t>
      </w:r>
      <w:r w:rsidRPr="00711BC7">
        <w:rPr>
          <w:rFonts w:ascii="GHEA Grapalat" w:hAnsi="GHEA Grapalat" w:cs="Cambria"/>
          <w:sz w:val="22"/>
          <w:szCs w:val="22"/>
        </w:rPr>
        <w:t>обслуживание</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в</w:t>
      </w:r>
      <w:r w:rsidRPr="00711BC7">
        <w:rPr>
          <w:rFonts w:ascii="GHEA Grapalat" w:hAnsi="GHEA Grapalat"/>
          <w:sz w:val="22"/>
          <w:szCs w:val="22"/>
        </w:rPr>
        <w:t xml:space="preserve"> </w:t>
      </w:r>
      <w:r w:rsidRPr="00711BC7">
        <w:rPr>
          <w:rFonts w:ascii="GHEA Grapalat" w:hAnsi="GHEA Grapalat" w:cs="Cambria"/>
          <w:sz w:val="22"/>
          <w:szCs w:val="22"/>
        </w:rPr>
        <w:t>соответствии</w:t>
      </w:r>
      <w:r w:rsidRPr="00711BC7">
        <w:rPr>
          <w:rFonts w:ascii="GHEA Grapalat" w:hAnsi="GHEA Grapalat"/>
          <w:sz w:val="22"/>
          <w:szCs w:val="22"/>
        </w:rPr>
        <w:t xml:space="preserve"> </w:t>
      </w:r>
      <w:r w:rsidRPr="00711BC7">
        <w:rPr>
          <w:rFonts w:ascii="GHEA Grapalat" w:hAnsi="GHEA Grapalat" w:cs="Cambria"/>
          <w:sz w:val="22"/>
          <w:szCs w:val="22"/>
        </w:rPr>
        <w:t>с</w:t>
      </w:r>
      <w:r w:rsidRPr="00711BC7">
        <w:rPr>
          <w:rFonts w:ascii="GHEA Grapalat" w:hAnsi="GHEA Grapalat"/>
          <w:sz w:val="22"/>
          <w:szCs w:val="22"/>
        </w:rPr>
        <w:t xml:space="preserve"> </w:t>
      </w:r>
      <w:r w:rsidRPr="00711BC7">
        <w:rPr>
          <w:rFonts w:ascii="GHEA Grapalat" w:hAnsi="GHEA Grapalat" w:cs="Cambria"/>
          <w:sz w:val="22"/>
          <w:szCs w:val="22"/>
        </w:rPr>
        <w:t>техническим</w:t>
      </w:r>
      <w:r w:rsidRPr="00711BC7">
        <w:rPr>
          <w:rFonts w:ascii="GHEA Grapalat" w:hAnsi="GHEA Grapalat"/>
          <w:sz w:val="22"/>
          <w:szCs w:val="22"/>
        </w:rPr>
        <w:t xml:space="preserve"> </w:t>
      </w:r>
      <w:r w:rsidRPr="00711BC7">
        <w:rPr>
          <w:rFonts w:ascii="GHEA Grapalat" w:hAnsi="GHEA Grapalat" w:cs="Cambria"/>
          <w:sz w:val="22"/>
          <w:szCs w:val="22"/>
        </w:rPr>
        <w:t>паспортом</w:t>
      </w:r>
      <w:r w:rsidRPr="00711BC7">
        <w:rPr>
          <w:rFonts w:ascii="GHEA Grapalat" w:hAnsi="GHEA Grapalat"/>
          <w:sz w:val="22"/>
          <w:szCs w:val="22"/>
        </w:rPr>
        <w:t>,</w:t>
      </w:r>
      <w:r w:rsidRPr="00711BC7">
        <w:rPr>
          <w:rFonts w:ascii="Calibri" w:hAnsi="Calibri" w:cs="Calibri"/>
          <w:sz w:val="22"/>
          <w:szCs w:val="22"/>
        </w:rPr>
        <w:t>  </w:t>
      </w:r>
      <w:r w:rsidRPr="00711BC7">
        <w:rPr>
          <w:rFonts w:ascii="GHEA Grapalat" w:hAnsi="GHEA Grapalat" w:cs="Cambria"/>
          <w:sz w:val="22"/>
          <w:szCs w:val="22"/>
        </w:rPr>
        <w:t>со</w:t>
      </w:r>
      <w:r w:rsidRPr="00711BC7">
        <w:rPr>
          <w:rFonts w:ascii="GHEA Grapalat" w:hAnsi="GHEA Grapalat"/>
          <w:sz w:val="22"/>
          <w:szCs w:val="22"/>
        </w:rPr>
        <w:t xml:space="preserve"> </w:t>
      </w:r>
      <w:r w:rsidRPr="00711BC7">
        <w:rPr>
          <w:rFonts w:ascii="GHEA Grapalat" w:hAnsi="GHEA Grapalat" w:cs="Cambria"/>
          <w:sz w:val="22"/>
          <w:szCs w:val="22"/>
        </w:rPr>
        <w:t>всей</w:t>
      </w:r>
      <w:r w:rsidRPr="00711BC7">
        <w:rPr>
          <w:rFonts w:ascii="GHEA Grapalat" w:hAnsi="GHEA Grapalat"/>
          <w:sz w:val="22"/>
          <w:szCs w:val="22"/>
        </w:rPr>
        <w:t xml:space="preserve"> </w:t>
      </w:r>
      <w:r w:rsidRPr="00711BC7">
        <w:rPr>
          <w:rFonts w:ascii="GHEA Grapalat" w:hAnsi="GHEA Grapalat" w:cs="Cambria"/>
          <w:sz w:val="22"/>
          <w:szCs w:val="22"/>
        </w:rPr>
        <w:t>структурой</w:t>
      </w:r>
      <w:r w:rsidRPr="00711BC7">
        <w:rPr>
          <w:rFonts w:ascii="GHEA Grapalat" w:hAnsi="GHEA Grapalat"/>
          <w:sz w:val="22"/>
          <w:szCs w:val="22"/>
        </w:rPr>
        <w:t xml:space="preserve">, </w:t>
      </w:r>
      <w:r w:rsidRPr="00711BC7">
        <w:rPr>
          <w:rFonts w:ascii="GHEA Grapalat" w:hAnsi="GHEA Grapalat" w:cs="Cambria"/>
          <w:sz w:val="22"/>
          <w:szCs w:val="22"/>
        </w:rPr>
        <w:t>механизмом</w:t>
      </w:r>
      <w:r w:rsidRPr="00711BC7">
        <w:rPr>
          <w:rFonts w:ascii="GHEA Grapalat" w:hAnsi="GHEA Grapalat"/>
          <w:sz w:val="22"/>
          <w:szCs w:val="22"/>
        </w:rPr>
        <w:t xml:space="preserve"> </w:t>
      </w:r>
      <w:r w:rsidRPr="00711BC7">
        <w:rPr>
          <w:rFonts w:ascii="GHEA Grapalat" w:hAnsi="GHEA Grapalat" w:cs="Cambria"/>
          <w:sz w:val="22"/>
          <w:szCs w:val="22"/>
        </w:rPr>
        <w:t>эксплуатации</w:t>
      </w:r>
      <w:r w:rsidRPr="00711BC7">
        <w:rPr>
          <w:rFonts w:ascii="GHEA Grapalat" w:hAnsi="GHEA Grapalat"/>
          <w:sz w:val="22"/>
          <w:szCs w:val="22"/>
        </w:rPr>
        <w:t xml:space="preserve"> </w:t>
      </w:r>
      <w:r w:rsidRPr="00711BC7">
        <w:rPr>
          <w:rFonts w:ascii="GHEA Grapalat" w:hAnsi="GHEA Grapalat" w:cs="Cambria"/>
          <w:sz w:val="22"/>
          <w:szCs w:val="22"/>
        </w:rPr>
        <w:t>нового</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организовать</w:t>
      </w:r>
      <w:r w:rsidRPr="00711BC7">
        <w:rPr>
          <w:rFonts w:ascii="GHEA Grapalat" w:hAnsi="GHEA Grapalat"/>
          <w:sz w:val="22"/>
          <w:szCs w:val="22"/>
        </w:rPr>
        <w:t xml:space="preserve"> </w:t>
      </w:r>
      <w:r w:rsidRPr="00711BC7">
        <w:rPr>
          <w:rFonts w:ascii="GHEA Grapalat" w:hAnsi="GHEA Grapalat" w:cs="Cambria"/>
          <w:sz w:val="22"/>
          <w:szCs w:val="22"/>
        </w:rPr>
        <w:t>профессиональное</w:t>
      </w:r>
      <w:r w:rsidRPr="00711BC7">
        <w:rPr>
          <w:rFonts w:ascii="GHEA Grapalat" w:hAnsi="GHEA Grapalat"/>
          <w:sz w:val="22"/>
          <w:szCs w:val="22"/>
        </w:rPr>
        <w:t xml:space="preserve"> </w:t>
      </w:r>
      <w:r w:rsidRPr="00711BC7">
        <w:rPr>
          <w:rFonts w:ascii="GHEA Grapalat" w:hAnsi="GHEA Grapalat" w:cs="Cambria"/>
          <w:sz w:val="22"/>
          <w:szCs w:val="22"/>
        </w:rPr>
        <w:t>обучение</w:t>
      </w:r>
      <w:r w:rsidRPr="00711BC7">
        <w:rPr>
          <w:rFonts w:ascii="GHEA Grapalat" w:hAnsi="GHEA Grapalat"/>
          <w:sz w:val="22"/>
          <w:szCs w:val="22"/>
        </w:rPr>
        <w:t xml:space="preserve"> </w:t>
      </w:r>
      <w:r w:rsidRPr="00711BC7">
        <w:rPr>
          <w:rFonts w:ascii="GHEA Grapalat" w:hAnsi="GHEA Grapalat" w:cs="Cambria"/>
          <w:sz w:val="22"/>
          <w:szCs w:val="22"/>
        </w:rPr>
        <w:t>по</w:t>
      </w:r>
      <w:r w:rsidRPr="00711BC7">
        <w:rPr>
          <w:rFonts w:ascii="GHEA Grapalat" w:hAnsi="GHEA Grapalat"/>
          <w:sz w:val="22"/>
          <w:szCs w:val="22"/>
        </w:rPr>
        <w:t xml:space="preserve"> </w:t>
      </w:r>
      <w:r w:rsidRPr="00711BC7">
        <w:rPr>
          <w:rFonts w:ascii="GHEA Grapalat" w:hAnsi="GHEA Grapalat" w:cs="Cambria"/>
          <w:sz w:val="22"/>
          <w:szCs w:val="22"/>
        </w:rPr>
        <w:t>соблюдению</w:t>
      </w:r>
      <w:r w:rsidRPr="00711BC7">
        <w:rPr>
          <w:rFonts w:ascii="GHEA Grapalat" w:hAnsi="GHEA Grapalat"/>
          <w:sz w:val="22"/>
          <w:szCs w:val="22"/>
        </w:rPr>
        <w:t xml:space="preserve"> </w:t>
      </w:r>
      <w:r w:rsidRPr="00711BC7">
        <w:rPr>
          <w:rFonts w:ascii="GHEA Grapalat" w:hAnsi="GHEA Grapalat" w:cs="Cambria"/>
          <w:sz w:val="22"/>
          <w:szCs w:val="22"/>
        </w:rPr>
        <w:t>требований</w:t>
      </w:r>
      <w:r w:rsidRPr="00711BC7">
        <w:rPr>
          <w:rFonts w:ascii="GHEA Grapalat" w:hAnsi="GHEA Grapalat"/>
          <w:sz w:val="22"/>
          <w:szCs w:val="22"/>
        </w:rPr>
        <w:t xml:space="preserve"> </w:t>
      </w:r>
      <w:r w:rsidRPr="00711BC7">
        <w:rPr>
          <w:rFonts w:ascii="GHEA Grapalat" w:hAnsi="GHEA Grapalat" w:cs="Cambria"/>
          <w:sz w:val="22"/>
          <w:szCs w:val="22"/>
        </w:rPr>
        <w:t>текущей</w:t>
      </w:r>
      <w:r w:rsidRPr="00711BC7">
        <w:rPr>
          <w:rFonts w:ascii="GHEA Grapalat" w:hAnsi="GHEA Grapalat"/>
          <w:sz w:val="22"/>
          <w:szCs w:val="22"/>
        </w:rPr>
        <w:t xml:space="preserve"> </w:t>
      </w:r>
      <w:r w:rsidRPr="00711BC7">
        <w:rPr>
          <w:rFonts w:ascii="GHEA Grapalat" w:hAnsi="GHEA Grapalat" w:cs="Cambria"/>
          <w:sz w:val="22"/>
          <w:szCs w:val="22"/>
        </w:rPr>
        <w:t>эксплуатации</w:t>
      </w:r>
      <w:r w:rsidRPr="00711BC7">
        <w:rPr>
          <w:rFonts w:ascii="GHEA Grapalat" w:hAnsi="GHEA Grapalat"/>
          <w:sz w:val="22"/>
          <w:szCs w:val="22"/>
        </w:rPr>
        <w:t xml:space="preserve"> </w:t>
      </w:r>
      <w:r w:rsidRPr="00711BC7">
        <w:rPr>
          <w:rFonts w:ascii="GHEA Grapalat" w:hAnsi="GHEA Grapalat" w:cs="Cambria"/>
          <w:sz w:val="22"/>
          <w:szCs w:val="22"/>
        </w:rPr>
        <w:t>и</w:t>
      </w:r>
      <w:r w:rsidRPr="00711BC7">
        <w:rPr>
          <w:rFonts w:ascii="GHEA Grapalat" w:hAnsi="GHEA Grapalat"/>
          <w:sz w:val="22"/>
          <w:szCs w:val="22"/>
        </w:rPr>
        <w:t xml:space="preserve"> </w:t>
      </w:r>
      <w:r w:rsidRPr="00711BC7">
        <w:rPr>
          <w:rFonts w:ascii="GHEA Grapalat" w:hAnsi="GHEA Grapalat" w:cs="Cambria"/>
          <w:sz w:val="22"/>
          <w:szCs w:val="22"/>
        </w:rPr>
        <w:t>обслуживания</w:t>
      </w:r>
      <w:r w:rsidRPr="00711BC7">
        <w:rPr>
          <w:rFonts w:ascii="GHEA Grapalat" w:hAnsi="GHEA Grapalat"/>
          <w:sz w:val="22"/>
          <w:szCs w:val="22"/>
        </w:rPr>
        <w:t xml:space="preserve"> </w:t>
      </w:r>
      <w:r w:rsidRPr="00711BC7">
        <w:rPr>
          <w:rFonts w:ascii="GHEA Grapalat" w:hAnsi="GHEA Grapalat" w:cs="Cambria"/>
          <w:sz w:val="22"/>
          <w:szCs w:val="22"/>
        </w:rPr>
        <w:t>нового</w:t>
      </w:r>
      <w:r w:rsidRPr="00711BC7">
        <w:rPr>
          <w:rFonts w:ascii="GHEA Grapalat" w:hAnsi="GHEA Grapalat"/>
          <w:sz w:val="22"/>
          <w:szCs w:val="22"/>
        </w:rPr>
        <w:t xml:space="preserve"> </w:t>
      </w:r>
      <w:r w:rsidRPr="00711BC7">
        <w:rPr>
          <w:rFonts w:ascii="GHEA Grapalat" w:hAnsi="GHEA Grapalat" w:cs="Cambria"/>
          <w:sz w:val="22"/>
          <w:szCs w:val="22"/>
        </w:rPr>
        <w:t>лифта</w:t>
      </w:r>
      <w:r w:rsidRPr="00711BC7">
        <w:rPr>
          <w:rFonts w:ascii="GHEA Grapalat" w:hAnsi="GHEA Grapalat"/>
          <w:sz w:val="22"/>
          <w:szCs w:val="22"/>
        </w:rPr>
        <w:t>.</w:t>
      </w:r>
    </w:p>
    <w:p w14:paraId="69935120" w14:textId="77777777" w:rsidR="00061A49" w:rsidRDefault="00061A49" w:rsidP="005B5B3E">
      <w:pPr>
        <w:widowControl w:val="0"/>
        <w:jc w:val="both"/>
        <w:rPr>
          <w:rFonts w:ascii="GHEA Grapalat" w:hAnsi="GHEA Grapalat"/>
        </w:rPr>
      </w:pPr>
    </w:p>
    <w:p w14:paraId="2654C734" w14:textId="77777777" w:rsidR="00061A49" w:rsidRPr="00711BC7" w:rsidRDefault="00061A49" w:rsidP="005B5B3E">
      <w:pPr>
        <w:widowControl w:val="0"/>
        <w:jc w:val="both"/>
        <w:rPr>
          <w:rFonts w:ascii="GHEA Grapalat" w:hAnsi="GHEA Grapalat" w:cs="Cambria"/>
          <w:sz w:val="22"/>
          <w:szCs w:val="22"/>
        </w:rPr>
      </w:pPr>
    </w:p>
    <w:p w14:paraId="1860638E" w14:textId="77777777" w:rsidR="00711BC7" w:rsidRPr="00711BC7" w:rsidRDefault="00711BC7" w:rsidP="00711BC7">
      <w:pPr>
        <w:pStyle w:val="ListParagraph"/>
        <w:numPr>
          <w:ilvl w:val="0"/>
          <w:numId w:val="40"/>
        </w:numPr>
        <w:jc w:val="both"/>
        <w:rPr>
          <w:rFonts w:ascii="GHEA Grapalat" w:eastAsia="Times New Roman" w:hAnsi="GHEA Grapalat" w:cs="Cambria"/>
          <w:kern w:val="0"/>
          <w:sz w:val="22"/>
          <w:szCs w:val="22"/>
          <w:lang w:val="ru-RU" w:eastAsia="ru-RU" w:bidi="ru-RU"/>
          <w14:ligatures w14:val="none"/>
        </w:rPr>
      </w:pPr>
      <w:r w:rsidRPr="00711BC7">
        <w:rPr>
          <w:rFonts w:ascii="GHEA Grapalat" w:eastAsia="Times New Roman" w:hAnsi="GHEA Grapalat" w:cs="Cambria"/>
          <w:kern w:val="0"/>
          <w:sz w:val="22"/>
          <w:szCs w:val="22"/>
          <w:lang w:val="ru-RU" w:eastAsia="ru-RU" w:bidi="ru-RU"/>
          <w14:ligatures w14:val="none"/>
        </w:rPr>
        <w:t xml:space="preserve">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w:t>
      </w:r>
    </w:p>
    <w:p w14:paraId="44D7EC84" w14:textId="77777777" w:rsidR="00711BC7" w:rsidRPr="00711BC7" w:rsidRDefault="00711BC7" w:rsidP="00711BC7">
      <w:pPr>
        <w:pStyle w:val="ListParagraph"/>
        <w:numPr>
          <w:ilvl w:val="0"/>
          <w:numId w:val="40"/>
        </w:numPr>
        <w:jc w:val="both"/>
        <w:rPr>
          <w:rFonts w:ascii="GHEA Grapalat" w:eastAsia="Times New Roman" w:hAnsi="GHEA Grapalat" w:cs="Cambria"/>
          <w:kern w:val="0"/>
          <w:sz w:val="22"/>
          <w:szCs w:val="22"/>
          <w:lang w:val="ru-RU" w:eastAsia="ru-RU" w:bidi="ru-RU"/>
          <w14:ligatures w14:val="none"/>
        </w:rPr>
      </w:pPr>
      <w:r w:rsidRPr="00711BC7">
        <w:rPr>
          <w:rFonts w:ascii="GHEA Grapalat" w:eastAsia="Times New Roman" w:hAnsi="GHEA Grapalat" w:cs="Cambria"/>
          <w:kern w:val="0"/>
          <w:sz w:val="22"/>
          <w:szCs w:val="22"/>
          <w:lang w:val="ru-RU" w:eastAsia="ru-RU" w:bidi="ru-RU"/>
          <w14:ligatures w14:val="none"/>
        </w:rPr>
        <w:t>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w:t>
      </w:r>
    </w:p>
    <w:p w14:paraId="2A996B0E" w14:textId="77777777" w:rsidR="00711BC7" w:rsidRPr="00711BC7" w:rsidRDefault="00711BC7" w:rsidP="00711BC7">
      <w:pPr>
        <w:pStyle w:val="ListParagraph"/>
        <w:numPr>
          <w:ilvl w:val="0"/>
          <w:numId w:val="40"/>
        </w:numPr>
        <w:jc w:val="both"/>
        <w:rPr>
          <w:rFonts w:ascii="GHEA Grapalat" w:eastAsia="Times New Roman" w:hAnsi="GHEA Grapalat" w:cs="Cambria"/>
          <w:kern w:val="0"/>
          <w:sz w:val="22"/>
          <w:szCs w:val="22"/>
          <w:lang w:val="ru-RU" w:eastAsia="ru-RU" w:bidi="ru-RU"/>
          <w14:ligatures w14:val="none"/>
        </w:rPr>
      </w:pPr>
      <w:r w:rsidRPr="00711BC7">
        <w:rPr>
          <w:rFonts w:ascii="GHEA Grapalat" w:eastAsia="Times New Roman" w:hAnsi="GHEA Grapalat" w:cs="Cambria"/>
          <w:kern w:val="0"/>
          <w:sz w:val="22"/>
          <w:szCs w:val="22"/>
          <w:lang w:val="ru-RU" w:eastAsia="ru-RU" w:bidi="ru-RU"/>
          <w14:ligatures w14:val="none"/>
        </w:rPr>
        <w:t xml:space="preserve">На товаре не должно быть следов механического повреждения, а также каких-либо несоответствий официальному описанию поставляемого Товара. </w:t>
      </w:r>
    </w:p>
    <w:p w14:paraId="5AACCF87" w14:textId="77777777" w:rsidR="00711BC7" w:rsidRPr="00711BC7" w:rsidRDefault="00711BC7" w:rsidP="00711BC7">
      <w:pPr>
        <w:pStyle w:val="ListParagraph"/>
        <w:numPr>
          <w:ilvl w:val="0"/>
          <w:numId w:val="40"/>
        </w:numPr>
        <w:jc w:val="both"/>
        <w:rPr>
          <w:rFonts w:ascii="GHEA Grapalat" w:eastAsia="Times New Roman" w:hAnsi="GHEA Grapalat" w:cs="Cambria"/>
          <w:kern w:val="0"/>
          <w:sz w:val="22"/>
          <w:szCs w:val="22"/>
          <w:lang w:val="ru-RU" w:eastAsia="ru-RU" w:bidi="ru-RU"/>
          <w14:ligatures w14:val="none"/>
        </w:rPr>
      </w:pPr>
      <w:r w:rsidRPr="00711BC7">
        <w:rPr>
          <w:rFonts w:ascii="GHEA Grapalat" w:eastAsia="Times New Roman" w:hAnsi="GHEA Grapalat" w:cs="Cambria"/>
          <w:kern w:val="0"/>
          <w:sz w:val="22"/>
          <w:szCs w:val="22"/>
          <w:lang w:val="ru-RU" w:eastAsia="ru-RU" w:bidi="ru-RU"/>
          <w14:ligatures w14:val="none"/>
        </w:rPr>
        <w:t>В соответствии со спецификацией процедуры закупки стандарты предмета закупки представлены по адресам.</w:t>
      </w:r>
    </w:p>
    <w:p w14:paraId="32A246E9" w14:textId="77777777" w:rsidR="00711BC7" w:rsidRPr="00711BC7" w:rsidRDefault="00711BC7" w:rsidP="00711BC7">
      <w:pPr>
        <w:pStyle w:val="ListParagraph"/>
        <w:numPr>
          <w:ilvl w:val="0"/>
          <w:numId w:val="40"/>
        </w:numPr>
        <w:jc w:val="both"/>
        <w:rPr>
          <w:rFonts w:ascii="GHEA Grapalat" w:eastAsia="Times New Roman" w:hAnsi="GHEA Grapalat" w:cs="Cambria"/>
          <w:kern w:val="0"/>
          <w:sz w:val="22"/>
          <w:szCs w:val="22"/>
          <w:lang w:val="ru-RU" w:eastAsia="ru-RU" w:bidi="ru-RU"/>
          <w14:ligatures w14:val="none"/>
        </w:rPr>
      </w:pPr>
      <w:r w:rsidRPr="00711BC7">
        <w:rPr>
          <w:rFonts w:ascii="GHEA Grapalat" w:eastAsia="Times New Roman" w:hAnsi="GHEA Grapalat" w:cs="Cambria"/>
          <w:kern w:val="0"/>
          <w:sz w:val="22"/>
          <w:szCs w:val="22"/>
          <w:lang w:val="ru-RU" w:eastAsia="ru-RU" w:bidi="ru-RU"/>
          <w14:ligatures w14:val="none"/>
        </w:rPr>
        <w:t xml:space="preserve">Выбранный по результатам тендера участник обязан представить  комплексный сертификат происхождения лифтов </w:t>
      </w:r>
    </w:p>
    <w:p w14:paraId="16871C75" w14:textId="77777777" w:rsidR="00711BC7" w:rsidRPr="00711BC7" w:rsidRDefault="00711BC7" w:rsidP="00711BC7">
      <w:pPr>
        <w:pStyle w:val="ListParagraph"/>
        <w:numPr>
          <w:ilvl w:val="0"/>
          <w:numId w:val="40"/>
        </w:numPr>
        <w:jc w:val="both"/>
        <w:rPr>
          <w:rFonts w:ascii="GHEA Grapalat" w:eastAsia="Times New Roman" w:hAnsi="GHEA Grapalat" w:cs="Cambria"/>
          <w:kern w:val="0"/>
          <w:sz w:val="22"/>
          <w:szCs w:val="22"/>
          <w:lang w:val="ru-RU" w:eastAsia="ru-RU" w:bidi="ru-RU"/>
          <w14:ligatures w14:val="none"/>
        </w:rPr>
      </w:pPr>
      <w:r w:rsidRPr="00711BC7">
        <w:rPr>
          <w:rFonts w:ascii="GHEA Grapalat" w:eastAsia="Times New Roman" w:hAnsi="GHEA Grapalat" w:cs="Cambria"/>
          <w:kern w:val="0"/>
          <w:sz w:val="22"/>
          <w:szCs w:val="22"/>
          <w:lang w:val="ru-RU" w:eastAsia="ru-RU" w:bidi="ru-RU"/>
          <w14:ligatures w14:val="none"/>
        </w:rPr>
        <w:t>Представленный участником тендера продукт (лифт) должен иметь сертификат соответствия требованиям, изложенным в Техническом регламенте ТР ТС 011/2011 «Безопасность лифтов» утвержденном Решением Комиссии Таможенного Союза № 824 от 18 октября 2011 года, вступающим в силу на дату подачи заявки.</w:t>
      </w:r>
    </w:p>
    <w:p w14:paraId="585B76BD" w14:textId="77777777" w:rsidR="00711BC7" w:rsidRPr="00711BC7" w:rsidRDefault="00711BC7" w:rsidP="00711BC7">
      <w:pPr>
        <w:pStyle w:val="ListBullet2"/>
        <w:numPr>
          <w:ilvl w:val="0"/>
          <w:numId w:val="0"/>
        </w:numPr>
        <w:ind w:left="1080"/>
        <w:jc w:val="both"/>
        <w:rPr>
          <w:rFonts w:ascii="GHEA Grapalat" w:hAnsi="GHEA Grapalat" w:cs="Cambria"/>
          <w:sz w:val="22"/>
          <w:szCs w:val="22"/>
          <w:lang w:val="ru-RU" w:eastAsia="ru-RU" w:bidi="ru-RU"/>
        </w:rPr>
      </w:pPr>
    </w:p>
    <w:p w14:paraId="47E72061" w14:textId="77777777" w:rsidR="00711BC7" w:rsidRPr="00711BC7" w:rsidRDefault="00711BC7" w:rsidP="00711BC7">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Адреса предназначенные для лота</w:t>
      </w:r>
    </w:p>
    <w:p w14:paraId="08D1FC6A" w14:textId="77777777" w:rsidR="00711BC7" w:rsidRPr="00711BC7" w:rsidRDefault="00711BC7" w:rsidP="00711BC7">
      <w:pPr>
        <w:pStyle w:val="ListBullet2"/>
        <w:numPr>
          <w:ilvl w:val="0"/>
          <w:numId w:val="0"/>
        </w:numPr>
        <w:jc w:val="center"/>
        <w:rPr>
          <w:rFonts w:ascii="GHEA Grapalat" w:hAnsi="GHEA Grapalat" w:cs="Cambria"/>
          <w:sz w:val="22"/>
          <w:szCs w:val="22"/>
          <w:lang w:val="ru-RU" w:eastAsia="ru-RU" w:bidi="ru-RU"/>
        </w:rPr>
      </w:pPr>
    </w:p>
    <w:tbl>
      <w:tblPr>
        <w:tblStyle w:val="TableGrid"/>
        <w:tblW w:w="14479" w:type="dxa"/>
        <w:tblInd w:w="0" w:type="dxa"/>
        <w:tblLook w:val="04A0" w:firstRow="1" w:lastRow="0" w:firstColumn="1" w:lastColumn="0" w:noHBand="0" w:noVBand="1"/>
      </w:tblPr>
      <w:tblGrid>
        <w:gridCol w:w="625"/>
        <w:gridCol w:w="5220"/>
        <w:gridCol w:w="2878"/>
        <w:gridCol w:w="2878"/>
        <w:gridCol w:w="2878"/>
      </w:tblGrid>
      <w:tr w:rsidR="00711BC7" w:rsidRPr="00711BC7" w14:paraId="6A02C773" w14:textId="77777777" w:rsidTr="000B3701">
        <w:tc>
          <w:tcPr>
            <w:tcW w:w="625" w:type="dxa"/>
            <w:vAlign w:val="center"/>
          </w:tcPr>
          <w:p w14:paraId="7ACD1372"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П/Н</w:t>
            </w:r>
          </w:p>
        </w:tc>
        <w:tc>
          <w:tcPr>
            <w:tcW w:w="5220" w:type="dxa"/>
            <w:vAlign w:val="center"/>
          </w:tcPr>
          <w:p w14:paraId="286FEB4F"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Адресс/подъезд</w:t>
            </w:r>
          </w:p>
        </w:tc>
        <w:tc>
          <w:tcPr>
            <w:tcW w:w="2878" w:type="dxa"/>
            <w:vAlign w:val="center"/>
          </w:tcPr>
          <w:p w14:paraId="68A308F1"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Грузоподъемность /кг/</w:t>
            </w:r>
          </w:p>
        </w:tc>
        <w:tc>
          <w:tcPr>
            <w:tcW w:w="2878" w:type="dxa"/>
            <w:vAlign w:val="center"/>
          </w:tcPr>
          <w:p w14:paraId="519AFE2F"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Этажность /этаж/</w:t>
            </w:r>
          </w:p>
        </w:tc>
        <w:tc>
          <w:tcPr>
            <w:tcW w:w="2878" w:type="dxa"/>
            <w:vAlign w:val="center"/>
          </w:tcPr>
          <w:p w14:paraId="42163BD9"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Колличество остановок</w:t>
            </w:r>
          </w:p>
        </w:tc>
      </w:tr>
      <w:tr w:rsidR="00711BC7" w:rsidRPr="00711BC7" w14:paraId="4FD69139" w14:textId="77777777" w:rsidTr="000B3701">
        <w:tc>
          <w:tcPr>
            <w:tcW w:w="625" w:type="dxa"/>
            <w:vAlign w:val="center"/>
          </w:tcPr>
          <w:p w14:paraId="07AA7BE5" w14:textId="77777777" w:rsidR="00711BC7" w:rsidRPr="00711BC7" w:rsidRDefault="00711BC7" w:rsidP="000B3701">
            <w:pPr>
              <w:pStyle w:val="ListBullet2"/>
              <w:numPr>
                <w:ilvl w:val="0"/>
                <w:numId w:val="0"/>
              </w:numPr>
              <w:jc w:val="both"/>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1</w:t>
            </w:r>
          </w:p>
        </w:tc>
        <w:tc>
          <w:tcPr>
            <w:tcW w:w="5220" w:type="dxa"/>
            <w:vAlign w:val="center"/>
          </w:tcPr>
          <w:p w14:paraId="325FAFFF"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Ул. Андраника 5/9</w:t>
            </w:r>
          </w:p>
        </w:tc>
        <w:tc>
          <w:tcPr>
            <w:tcW w:w="2878" w:type="dxa"/>
            <w:vAlign w:val="center"/>
          </w:tcPr>
          <w:p w14:paraId="1BEF9F22"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500</w:t>
            </w:r>
          </w:p>
        </w:tc>
        <w:tc>
          <w:tcPr>
            <w:tcW w:w="2878" w:type="dxa"/>
            <w:vAlign w:val="center"/>
          </w:tcPr>
          <w:p w14:paraId="52B8987E"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4</w:t>
            </w:r>
          </w:p>
        </w:tc>
        <w:tc>
          <w:tcPr>
            <w:tcW w:w="2878" w:type="dxa"/>
            <w:vAlign w:val="center"/>
          </w:tcPr>
          <w:p w14:paraId="0EBEFC02"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4</w:t>
            </w:r>
          </w:p>
        </w:tc>
      </w:tr>
      <w:tr w:rsidR="00711BC7" w:rsidRPr="00711BC7" w14:paraId="472343AC" w14:textId="77777777" w:rsidTr="000B3701">
        <w:tc>
          <w:tcPr>
            <w:tcW w:w="625" w:type="dxa"/>
          </w:tcPr>
          <w:p w14:paraId="758E0FE5" w14:textId="77777777" w:rsidR="00711BC7" w:rsidRPr="00711BC7" w:rsidRDefault="00711BC7" w:rsidP="000B3701">
            <w:pPr>
              <w:pStyle w:val="ListBullet2"/>
              <w:numPr>
                <w:ilvl w:val="0"/>
                <w:numId w:val="0"/>
              </w:numPr>
              <w:jc w:val="both"/>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2</w:t>
            </w:r>
          </w:p>
        </w:tc>
        <w:tc>
          <w:tcPr>
            <w:tcW w:w="5220" w:type="dxa"/>
          </w:tcPr>
          <w:p w14:paraId="6604BC60"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Ул. Андраника 5/9</w:t>
            </w:r>
          </w:p>
        </w:tc>
        <w:tc>
          <w:tcPr>
            <w:tcW w:w="2878" w:type="dxa"/>
          </w:tcPr>
          <w:p w14:paraId="5EBB9633"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500</w:t>
            </w:r>
          </w:p>
        </w:tc>
        <w:tc>
          <w:tcPr>
            <w:tcW w:w="2878" w:type="dxa"/>
          </w:tcPr>
          <w:p w14:paraId="5D7E0EDF"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4</w:t>
            </w:r>
          </w:p>
        </w:tc>
        <w:tc>
          <w:tcPr>
            <w:tcW w:w="2878" w:type="dxa"/>
          </w:tcPr>
          <w:p w14:paraId="480D73E0"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4</w:t>
            </w:r>
          </w:p>
        </w:tc>
      </w:tr>
      <w:tr w:rsidR="00711BC7" w:rsidRPr="00711BC7" w14:paraId="0F46BB20" w14:textId="77777777" w:rsidTr="000B3701">
        <w:tc>
          <w:tcPr>
            <w:tcW w:w="5845" w:type="dxa"/>
            <w:gridSpan w:val="2"/>
          </w:tcPr>
          <w:p w14:paraId="2EE7FB85" w14:textId="77777777" w:rsidR="00711BC7" w:rsidRPr="00711BC7" w:rsidRDefault="00711BC7" w:rsidP="000B3701">
            <w:pPr>
              <w:pStyle w:val="ListBullet2"/>
              <w:numPr>
                <w:ilvl w:val="0"/>
                <w:numId w:val="0"/>
              </w:numPr>
              <w:rPr>
                <w:rFonts w:ascii="GHEA Grapalat" w:hAnsi="GHEA Grapalat" w:cs="Cambria"/>
                <w:sz w:val="22"/>
                <w:szCs w:val="22"/>
                <w:lang w:val="ru-RU" w:eastAsia="ru-RU" w:bidi="ru-RU"/>
              </w:rPr>
            </w:pPr>
            <w:r w:rsidRPr="00711BC7">
              <w:rPr>
                <w:rFonts w:ascii="GHEA Grapalat" w:hAnsi="GHEA Grapalat" w:cs="Cambria"/>
                <w:sz w:val="22"/>
                <w:szCs w:val="22"/>
                <w:lang w:val="ru-RU" w:eastAsia="ru-RU" w:bidi="ru-RU"/>
              </w:rPr>
              <w:t>Итого 2</w:t>
            </w:r>
          </w:p>
        </w:tc>
        <w:tc>
          <w:tcPr>
            <w:tcW w:w="2878" w:type="dxa"/>
          </w:tcPr>
          <w:p w14:paraId="14A8F596"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p>
        </w:tc>
        <w:tc>
          <w:tcPr>
            <w:tcW w:w="2878" w:type="dxa"/>
          </w:tcPr>
          <w:p w14:paraId="30E22DEC"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p>
        </w:tc>
        <w:tc>
          <w:tcPr>
            <w:tcW w:w="2878" w:type="dxa"/>
          </w:tcPr>
          <w:p w14:paraId="70087393" w14:textId="77777777" w:rsidR="00711BC7" w:rsidRPr="00711BC7" w:rsidRDefault="00711BC7" w:rsidP="000B3701">
            <w:pPr>
              <w:pStyle w:val="ListBullet2"/>
              <w:numPr>
                <w:ilvl w:val="0"/>
                <w:numId w:val="0"/>
              </w:numPr>
              <w:jc w:val="center"/>
              <w:rPr>
                <w:rFonts w:ascii="GHEA Grapalat" w:hAnsi="GHEA Grapalat" w:cs="Cambria"/>
                <w:sz w:val="22"/>
                <w:szCs w:val="22"/>
                <w:lang w:val="ru-RU" w:eastAsia="ru-RU" w:bidi="ru-RU"/>
              </w:rPr>
            </w:pPr>
          </w:p>
        </w:tc>
      </w:tr>
    </w:tbl>
    <w:p w14:paraId="2A170F22" w14:textId="77777777" w:rsidR="00061A49" w:rsidRDefault="00061A49" w:rsidP="005B5B3E">
      <w:pPr>
        <w:widowControl w:val="0"/>
        <w:jc w:val="both"/>
        <w:rPr>
          <w:rFonts w:ascii="GHEA Grapalat" w:hAnsi="GHEA Grapalat"/>
        </w:rPr>
      </w:pPr>
    </w:p>
    <w:p w14:paraId="5C400B27" w14:textId="77777777" w:rsidR="00061A49" w:rsidRDefault="00061A49" w:rsidP="005B5B3E">
      <w:pPr>
        <w:widowControl w:val="0"/>
        <w:jc w:val="both"/>
        <w:rPr>
          <w:rFonts w:ascii="GHEA Grapalat" w:hAnsi="GHEA Grapalat"/>
        </w:rPr>
      </w:pPr>
    </w:p>
    <w:p w14:paraId="27881367" w14:textId="77777777" w:rsidR="00061A49" w:rsidRDefault="00061A49" w:rsidP="005B5B3E">
      <w:pPr>
        <w:widowControl w:val="0"/>
        <w:jc w:val="both"/>
        <w:rPr>
          <w:rFonts w:ascii="GHEA Grapalat" w:hAnsi="GHEA Grapalat"/>
        </w:rPr>
      </w:pPr>
    </w:p>
    <w:p w14:paraId="510BE870" w14:textId="77777777" w:rsidR="00061A49" w:rsidRDefault="00061A49" w:rsidP="005B5B3E">
      <w:pPr>
        <w:widowControl w:val="0"/>
        <w:jc w:val="both"/>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5B5B3E" w14:paraId="3A7F2E2E" w14:textId="77777777" w:rsidTr="005B5B3E">
        <w:trPr>
          <w:jc w:val="center"/>
        </w:trPr>
        <w:tc>
          <w:tcPr>
            <w:tcW w:w="4536" w:type="dxa"/>
            <w:hideMark/>
          </w:tcPr>
          <w:p w14:paraId="232F2C04"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63B86C4B" w14:textId="77777777" w:rsidR="005B5B3E" w:rsidRPr="00465B65" w:rsidRDefault="005B5B3E" w:rsidP="005B5B3E">
            <w:pPr>
              <w:widowControl w:val="0"/>
              <w:jc w:val="center"/>
              <w:rPr>
                <w:rFonts w:ascii="GHEA Grapalat" w:hAnsi="GHEA Grapalat"/>
              </w:rPr>
            </w:pPr>
            <w:r w:rsidRPr="00465B65">
              <w:rPr>
                <w:rFonts w:ascii="GHEA Grapalat" w:hAnsi="GHEA Grapalat"/>
              </w:rPr>
              <w:t>_____________________</w:t>
            </w:r>
          </w:p>
          <w:p w14:paraId="351F671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10C2C223"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1A9E77F5" w14:textId="77777777" w:rsidR="005B5B3E" w:rsidRDefault="005B5B3E" w:rsidP="005B5B3E">
            <w:pPr>
              <w:widowControl w:val="0"/>
              <w:jc w:val="center"/>
              <w:rPr>
                <w:rFonts w:ascii="GHEA Grapalat" w:hAnsi="GHEA Grapalat"/>
              </w:rPr>
            </w:pPr>
          </w:p>
        </w:tc>
        <w:tc>
          <w:tcPr>
            <w:tcW w:w="4343" w:type="dxa"/>
            <w:hideMark/>
          </w:tcPr>
          <w:p w14:paraId="4C6CB12B"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0D59D2F" w14:textId="77777777" w:rsidR="005B5B3E" w:rsidRPr="00465B65" w:rsidRDefault="005B5B3E" w:rsidP="005B5B3E">
            <w:pPr>
              <w:widowControl w:val="0"/>
              <w:jc w:val="center"/>
              <w:rPr>
                <w:rFonts w:ascii="GHEA Grapalat" w:hAnsi="GHEA Grapalat"/>
              </w:rPr>
            </w:pPr>
            <w:r w:rsidRPr="00465B65">
              <w:rPr>
                <w:rFonts w:ascii="GHEA Grapalat" w:hAnsi="GHEA Grapalat"/>
              </w:rPr>
              <w:t>______________________</w:t>
            </w:r>
          </w:p>
          <w:p w14:paraId="1DFBD06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0766EA2" w14:textId="77777777" w:rsidR="005B5B3E" w:rsidRDefault="005B5B3E" w:rsidP="005B5B3E">
            <w:pPr>
              <w:widowControl w:val="0"/>
              <w:jc w:val="center"/>
              <w:rPr>
                <w:rFonts w:ascii="GHEA Grapalat" w:hAnsi="GHEA Grapalat"/>
              </w:rPr>
            </w:pPr>
            <w:r>
              <w:rPr>
                <w:rFonts w:ascii="GHEA Grapalat" w:hAnsi="GHEA Grapalat"/>
              </w:rPr>
              <w:t>М. П.</w:t>
            </w:r>
          </w:p>
        </w:tc>
      </w:tr>
    </w:tbl>
    <w:p w14:paraId="3C1B7D78" w14:textId="77777777" w:rsidR="005B5B3E" w:rsidRDefault="005B5B3E" w:rsidP="005B5B3E">
      <w:pPr>
        <w:widowControl w:val="0"/>
        <w:jc w:val="right"/>
        <w:rPr>
          <w:ins w:id="17" w:author="Inesa Kocharyan" w:date="2021-05-26T17:57:00Z"/>
          <w:rFonts w:ascii="GHEA Grapalat" w:hAnsi="GHEA Grapalat"/>
          <w:i/>
        </w:rPr>
      </w:pPr>
    </w:p>
    <w:p w14:paraId="05A92782" w14:textId="77777777" w:rsidR="005B5B3E" w:rsidRDefault="005B5B3E" w:rsidP="005B5B3E">
      <w:pPr>
        <w:jc w:val="right"/>
        <w:rPr>
          <w:rFonts w:ascii="GHEA Grapalat" w:hAnsi="GHEA Grapalat"/>
        </w:rPr>
      </w:pPr>
    </w:p>
    <w:p w14:paraId="7B9AB25E" w14:textId="77777777" w:rsidR="0048063B" w:rsidRDefault="0048063B" w:rsidP="005B5B3E">
      <w:pPr>
        <w:widowControl w:val="0"/>
        <w:jc w:val="right"/>
        <w:rPr>
          <w:rFonts w:ascii="GHEA Grapalat" w:hAnsi="GHEA Grapalat"/>
          <w:i/>
        </w:rPr>
      </w:pPr>
    </w:p>
    <w:p w14:paraId="06380F59" w14:textId="77777777" w:rsidR="0048063B" w:rsidRDefault="0048063B" w:rsidP="005B5B3E">
      <w:pPr>
        <w:widowControl w:val="0"/>
        <w:jc w:val="right"/>
        <w:rPr>
          <w:rFonts w:ascii="GHEA Grapalat" w:hAnsi="GHEA Grapalat"/>
          <w:i/>
        </w:rPr>
      </w:pPr>
    </w:p>
    <w:p w14:paraId="49414986" w14:textId="77777777" w:rsidR="0048063B" w:rsidRDefault="0048063B" w:rsidP="005B5B3E">
      <w:pPr>
        <w:widowControl w:val="0"/>
        <w:jc w:val="right"/>
        <w:rPr>
          <w:rFonts w:ascii="GHEA Grapalat" w:hAnsi="GHEA Grapalat"/>
          <w:i/>
        </w:rPr>
      </w:pPr>
    </w:p>
    <w:p w14:paraId="0730CB64" w14:textId="77777777" w:rsidR="0048063B" w:rsidRDefault="0048063B" w:rsidP="005B5B3E">
      <w:pPr>
        <w:widowControl w:val="0"/>
        <w:jc w:val="right"/>
        <w:rPr>
          <w:rFonts w:ascii="GHEA Grapalat" w:hAnsi="GHEA Grapalat"/>
          <w:i/>
        </w:rPr>
      </w:pPr>
    </w:p>
    <w:p w14:paraId="2E51BE4E" w14:textId="77777777" w:rsidR="0048063B" w:rsidRDefault="0048063B" w:rsidP="005B5B3E">
      <w:pPr>
        <w:widowControl w:val="0"/>
        <w:jc w:val="right"/>
        <w:rPr>
          <w:rFonts w:ascii="GHEA Grapalat" w:hAnsi="GHEA Grapalat"/>
          <w:i/>
        </w:rPr>
      </w:pPr>
    </w:p>
    <w:p w14:paraId="0F89700F" w14:textId="77777777" w:rsidR="0048063B" w:rsidRDefault="0048063B" w:rsidP="005B5B3E">
      <w:pPr>
        <w:widowControl w:val="0"/>
        <w:jc w:val="right"/>
        <w:rPr>
          <w:rFonts w:ascii="GHEA Grapalat" w:hAnsi="GHEA Grapalat"/>
          <w:i/>
        </w:rPr>
      </w:pPr>
    </w:p>
    <w:p w14:paraId="46973246" w14:textId="77777777" w:rsidR="00465B65" w:rsidRDefault="00465B65" w:rsidP="005B5B3E">
      <w:pPr>
        <w:widowControl w:val="0"/>
        <w:jc w:val="right"/>
        <w:rPr>
          <w:rFonts w:ascii="GHEA Grapalat" w:hAnsi="GHEA Grapalat"/>
          <w:i/>
        </w:rPr>
      </w:pPr>
    </w:p>
    <w:p w14:paraId="0A79E39C" w14:textId="77777777" w:rsidR="00711BC7" w:rsidRDefault="00711BC7" w:rsidP="005B5B3E">
      <w:pPr>
        <w:widowControl w:val="0"/>
        <w:jc w:val="right"/>
        <w:rPr>
          <w:rFonts w:ascii="GHEA Grapalat" w:hAnsi="GHEA Grapalat"/>
          <w:i/>
        </w:rPr>
      </w:pPr>
    </w:p>
    <w:p w14:paraId="68138415" w14:textId="77777777" w:rsidR="00711BC7" w:rsidRDefault="00711BC7" w:rsidP="005B5B3E">
      <w:pPr>
        <w:widowControl w:val="0"/>
        <w:jc w:val="right"/>
        <w:rPr>
          <w:rFonts w:ascii="GHEA Grapalat" w:hAnsi="GHEA Grapalat"/>
          <w:i/>
        </w:rPr>
      </w:pPr>
    </w:p>
    <w:p w14:paraId="6FD64E74" w14:textId="77777777" w:rsidR="00711BC7" w:rsidRDefault="00711BC7" w:rsidP="005B5B3E">
      <w:pPr>
        <w:widowControl w:val="0"/>
        <w:jc w:val="right"/>
        <w:rPr>
          <w:rFonts w:ascii="GHEA Grapalat" w:hAnsi="GHEA Grapalat"/>
          <w:i/>
        </w:rPr>
      </w:pPr>
    </w:p>
    <w:p w14:paraId="2FAE638C" w14:textId="77777777" w:rsidR="00711BC7" w:rsidRDefault="00711BC7" w:rsidP="005B5B3E">
      <w:pPr>
        <w:widowControl w:val="0"/>
        <w:jc w:val="right"/>
        <w:rPr>
          <w:rFonts w:ascii="GHEA Grapalat" w:hAnsi="GHEA Grapalat"/>
          <w:i/>
        </w:rPr>
      </w:pPr>
    </w:p>
    <w:p w14:paraId="04182FCE" w14:textId="77777777" w:rsidR="00711BC7" w:rsidRDefault="00711BC7" w:rsidP="005B5B3E">
      <w:pPr>
        <w:widowControl w:val="0"/>
        <w:jc w:val="right"/>
        <w:rPr>
          <w:rFonts w:ascii="GHEA Grapalat" w:hAnsi="GHEA Grapalat"/>
          <w:i/>
        </w:rPr>
      </w:pPr>
    </w:p>
    <w:p w14:paraId="121838F5" w14:textId="77777777" w:rsidR="00711BC7" w:rsidRDefault="00711BC7" w:rsidP="005B5B3E">
      <w:pPr>
        <w:widowControl w:val="0"/>
        <w:jc w:val="right"/>
        <w:rPr>
          <w:rFonts w:ascii="GHEA Grapalat" w:hAnsi="GHEA Grapalat"/>
          <w:i/>
        </w:rPr>
      </w:pPr>
    </w:p>
    <w:p w14:paraId="2FCBDEA0" w14:textId="77777777" w:rsidR="00711BC7" w:rsidRDefault="00711BC7" w:rsidP="005B5B3E">
      <w:pPr>
        <w:widowControl w:val="0"/>
        <w:jc w:val="right"/>
        <w:rPr>
          <w:rFonts w:ascii="GHEA Grapalat" w:hAnsi="GHEA Grapalat"/>
          <w:i/>
        </w:rPr>
      </w:pPr>
    </w:p>
    <w:p w14:paraId="182CC950" w14:textId="77777777" w:rsidR="00711BC7" w:rsidRDefault="00711BC7" w:rsidP="005B5B3E">
      <w:pPr>
        <w:widowControl w:val="0"/>
        <w:jc w:val="right"/>
        <w:rPr>
          <w:rFonts w:ascii="GHEA Grapalat" w:hAnsi="GHEA Grapalat"/>
          <w:i/>
        </w:rPr>
      </w:pPr>
    </w:p>
    <w:p w14:paraId="2396B4F7" w14:textId="77777777" w:rsidR="00711BC7" w:rsidRDefault="00711BC7" w:rsidP="005B5B3E">
      <w:pPr>
        <w:widowControl w:val="0"/>
        <w:jc w:val="right"/>
        <w:rPr>
          <w:rFonts w:ascii="GHEA Grapalat" w:hAnsi="GHEA Grapalat"/>
          <w:i/>
        </w:rPr>
      </w:pPr>
    </w:p>
    <w:p w14:paraId="60CFCC08" w14:textId="77777777" w:rsidR="00711BC7" w:rsidRDefault="00711BC7" w:rsidP="005B5B3E">
      <w:pPr>
        <w:widowControl w:val="0"/>
        <w:jc w:val="right"/>
        <w:rPr>
          <w:rFonts w:ascii="GHEA Grapalat" w:hAnsi="GHEA Grapalat"/>
          <w:i/>
        </w:rPr>
      </w:pPr>
    </w:p>
    <w:p w14:paraId="28C2F70C" w14:textId="77777777" w:rsidR="00711BC7" w:rsidRDefault="00711BC7" w:rsidP="005B5B3E">
      <w:pPr>
        <w:widowControl w:val="0"/>
        <w:jc w:val="right"/>
        <w:rPr>
          <w:rFonts w:ascii="GHEA Grapalat" w:hAnsi="GHEA Grapalat"/>
          <w:i/>
        </w:rPr>
      </w:pPr>
    </w:p>
    <w:p w14:paraId="54F5A4A8" w14:textId="77777777" w:rsidR="00711BC7" w:rsidRDefault="00711BC7" w:rsidP="005B5B3E">
      <w:pPr>
        <w:widowControl w:val="0"/>
        <w:jc w:val="right"/>
        <w:rPr>
          <w:rFonts w:ascii="GHEA Grapalat" w:hAnsi="GHEA Grapalat"/>
          <w:i/>
        </w:rPr>
      </w:pPr>
    </w:p>
    <w:p w14:paraId="0AA5AE3A" w14:textId="77777777" w:rsidR="00711BC7" w:rsidRDefault="00711BC7" w:rsidP="005B5B3E">
      <w:pPr>
        <w:widowControl w:val="0"/>
        <w:jc w:val="right"/>
        <w:rPr>
          <w:rFonts w:ascii="GHEA Grapalat" w:hAnsi="GHEA Grapalat"/>
          <w:i/>
        </w:rPr>
      </w:pPr>
    </w:p>
    <w:p w14:paraId="1E72FCB9" w14:textId="77777777" w:rsidR="00711BC7" w:rsidRDefault="00711BC7" w:rsidP="005B5B3E">
      <w:pPr>
        <w:widowControl w:val="0"/>
        <w:jc w:val="right"/>
        <w:rPr>
          <w:rFonts w:ascii="GHEA Grapalat" w:hAnsi="GHEA Grapalat"/>
          <w:i/>
        </w:rPr>
      </w:pPr>
    </w:p>
    <w:p w14:paraId="455D6192" w14:textId="11199B99" w:rsidR="005B5B3E" w:rsidRDefault="005B5B3E" w:rsidP="005B5B3E">
      <w:pPr>
        <w:widowControl w:val="0"/>
        <w:jc w:val="right"/>
        <w:rPr>
          <w:rFonts w:ascii="GHEA Grapalat" w:hAnsi="GHEA Grapalat"/>
          <w:i/>
        </w:rPr>
      </w:pPr>
      <w:r>
        <w:rPr>
          <w:rFonts w:ascii="GHEA Grapalat" w:hAnsi="GHEA Grapalat"/>
          <w:i/>
        </w:rPr>
        <w:t>Приложение № 2</w:t>
      </w:r>
    </w:p>
    <w:p w14:paraId="2A74F27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63874DB8" w14:textId="77777777" w:rsidR="005B5B3E" w:rsidRDefault="005B5B3E" w:rsidP="005B5B3E">
      <w:pPr>
        <w:widowControl w:val="0"/>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9"/>
        <w:t>*</w:t>
      </w:r>
    </w:p>
    <w:p w14:paraId="58BD816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9"/>
        <w:gridCol w:w="2006"/>
        <w:gridCol w:w="928"/>
        <w:gridCol w:w="959"/>
        <w:gridCol w:w="673"/>
        <w:gridCol w:w="820"/>
        <w:gridCol w:w="528"/>
        <w:gridCol w:w="606"/>
        <w:gridCol w:w="683"/>
        <w:gridCol w:w="800"/>
        <w:gridCol w:w="867"/>
        <w:gridCol w:w="841"/>
        <w:gridCol w:w="929"/>
        <w:gridCol w:w="844"/>
        <w:gridCol w:w="766"/>
      </w:tblGrid>
      <w:tr w:rsidR="005B5B3E" w14:paraId="00F1A1D3" w14:textId="77777777" w:rsidTr="008D0661">
        <w:trPr>
          <w:trHeight w:val="305"/>
          <w:jc w:val="center"/>
        </w:trPr>
        <w:tc>
          <w:tcPr>
            <w:tcW w:w="15905" w:type="dxa"/>
            <w:gridSpan w:val="16"/>
            <w:tcBorders>
              <w:top w:val="single" w:sz="4" w:space="0" w:color="auto"/>
              <w:left w:val="single" w:sz="4" w:space="0" w:color="auto"/>
              <w:bottom w:val="single" w:sz="4" w:space="0" w:color="auto"/>
              <w:right w:val="single" w:sz="4" w:space="0" w:color="auto"/>
            </w:tcBorders>
            <w:hideMark/>
          </w:tcPr>
          <w:p w14:paraId="791A4C6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5DB893F3" w14:textId="77777777" w:rsidTr="00465B65">
        <w:trPr>
          <w:trHeight w:val="747"/>
          <w:jc w:val="center"/>
        </w:trPr>
        <w:tc>
          <w:tcPr>
            <w:tcW w:w="1676" w:type="dxa"/>
            <w:tcBorders>
              <w:top w:val="single" w:sz="4" w:space="0" w:color="auto"/>
              <w:left w:val="single" w:sz="4" w:space="0" w:color="auto"/>
              <w:bottom w:val="single" w:sz="4" w:space="0" w:color="auto"/>
              <w:right w:val="single" w:sz="4" w:space="0" w:color="auto"/>
            </w:tcBorders>
            <w:vAlign w:val="center"/>
            <w:hideMark/>
          </w:tcPr>
          <w:p w14:paraId="50D9DB1E"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0B7E1F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2006" w:type="dxa"/>
            <w:tcBorders>
              <w:top w:val="single" w:sz="4" w:space="0" w:color="auto"/>
              <w:left w:val="single" w:sz="4" w:space="0" w:color="auto"/>
              <w:bottom w:val="single" w:sz="4" w:space="0" w:color="auto"/>
              <w:right w:val="single" w:sz="4" w:space="0" w:color="auto"/>
            </w:tcBorders>
            <w:vAlign w:val="center"/>
            <w:hideMark/>
          </w:tcPr>
          <w:p w14:paraId="3964C4C1"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наименование</w:t>
            </w:r>
          </w:p>
        </w:tc>
        <w:tc>
          <w:tcPr>
            <w:tcW w:w="10244" w:type="dxa"/>
            <w:gridSpan w:val="13"/>
            <w:tcBorders>
              <w:top w:val="single" w:sz="4" w:space="0" w:color="auto"/>
              <w:left w:val="single" w:sz="4" w:space="0" w:color="auto"/>
              <w:bottom w:val="single" w:sz="4" w:space="0" w:color="auto"/>
              <w:right w:val="single" w:sz="4" w:space="0" w:color="auto"/>
            </w:tcBorders>
            <w:vAlign w:val="center"/>
            <w:hideMark/>
          </w:tcPr>
          <w:p w14:paraId="69DCFBE6" w14:textId="7A416140" w:rsidR="005B5B3E" w:rsidRDefault="005B5B3E" w:rsidP="005B5B3E">
            <w:pPr>
              <w:widowControl w:val="0"/>
              <w:jc w:val="both"/>
              <w:rPr>
                <w:rFonts w:ascii="GHEA Grapalat" w:hAnsi="GHEA Grapalat"/>
                <w:sz w:val="16"/>
                <w:szCs w:val="16"/>
              </w:rPr>
            </w:pPr>
            <w:r>
              <w:rPr>
                <w:rFonts w:ascii="GHEA Grapalat" w:hAnsi="GHEA Grapalat"/>
                <w:sz w:val="16"/>
                <w:szCs w:val="16"/>
              </w:rPr>
              <w:t>Оплату товара предусматривается произвести в 20</w:t>
            </w:r>
            <w:r w:rsidR="008D0661">
              <w:rPr>
                <w:rFonts w:ascii="GHEA Grapalat" w:hAnsi="GHEA Grapalat"/>
                <w:sz w:val="16"/>
                <w:szCs w:val="16"/>
              </w:rPr>
              <w:t>2</w:t>
            </w:r>
            <w:r w:rsidR="003828BE">
              <w:rPr>
                <w:rFonts w:ascii="GHEA Grapalat" w:hAnsi="GHEA Grapalat"/>
                <w:sz w:val="16"/>
                <w:szCs w:val="16"/>
                <w:lang w:val="hy-AM"/>
              </w:rPr>
              <w:t>6</w:t>
            </w:r>
            <w:r>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30"/>
              <w:t>**</w:t>
            </w:r>
          </w:p>
        </w:tc>
      </w:tr>
      <w:tr w:rsidR="005B5B3E" w14:paraId="0C26D0D8" w14:textId="77777777" w:rsidTr="00465B65">
        <w:trPr>
          <w:trHeight w:val="594"/>
          <w:jc w:val="center"/>
        </w:trPr>
        <w:tc>
          <w:tcPr>
            <w:tcW w:w="1676" w:type="dxa"/>
            <w:tcBorders>
              <w:top w:val="single" w:sz="4" w:space="0" w:color="auto"/>
              <w:left w:val="single" w:sz="4" w:space="0" w:color="auto"/>
              <w:bottom w:val="single" w:sz="4" w:space="0" w:color="auto"/>
              <w:right w:val="single" w:sz="4" w:space="0" w:color="auto"/>
            </w:tcBorders>
          </w:tcPr>
          <w:p w14:paraId="0D10B29D" w14:textId="77777777" w:rsidR="005B5B3E" w:rsidRDefault="005B5B3E" w:rsidP="005B5B3E">
            <w:pPr>
              <w:widowControl w:val="0"/>
              <w:jc w:val="center"/>
              <w:rPr>
                <w:rFonts w:ascii="GHEA Grapalat" w:hAnsi="GHEA Grapalat"/>
                <w:sz w:val="16"/>
                <w:szCs w:val="16"/>
              </w:rPr>
            </w:pPr>
          </w:p>
        </w:tc>
        <w:tc>
          <w:tcPr>
            <w:tcW w:w="1979" w:type="dxa"/>
            <w:tcBorders>
              <w:top w:val="single" w:sz="4" w:space="0" w:color="auto"/>
              <w:left w:val="single" w:sz="4" w:space="0" w:color="auto"/>
              <w:bottom w:val="single" w:sz="4" w:space="0" w:color="auto"/>
              <w:right w:val="single" w:sz="4" w:space="0" w:color="auto"/>
            </w:tcBorders>
          </w:tcPr>
          <w:p w14:paraId="54A0E2A3" w14:textId="77777777" w:rsidR="005B5B3E" w:rsidRDefault="005B5B3E" w:rsidP="005B5B3E">
            <w:pPr>
              <w:widowControl w:val="0"/>
              <w:jc w:val="center"/>
              <w:rPr>
                <w:rFonts w:ascii="GHEA Grapalat" w:hAnsi="GHEA Grapalat"/>
                <w:sz w:val="16"/>
                <w:szCs w:val="16"/>
              </w:rPr>
            </w:pPr>
          </w:p>
        </w:tc>
        <w:tc>
          <w:tcPr>
            <w:tcW w:w="2006" w:type="dxa"/>
            <w:tcBorders>
              <w:top w:val="single" w:sz="4" w:space="0" w:color="auto"/>
              <w:left w:val="single" w:sz="4" w:space="0" w:color="auto"/>
              <w:bottom w:val="single" w:sz="4" w:space="0" w:color="auto"/>
              <w:right w:val="single" w:sz="4" w:space="0" w:color="auto"/>
            </w:tcBorders>
          </w:tcPr>
          <w:p w14:paraId="3B236A7F" w14:textId="77777777" w:rsidR="005B5B3E" w:rsidRDefault="005B5B3E" w:rsidP="005B5B3E">
            <w:pPr>
              <w:widowControl w:val="0"/>
              <w:jc w:val="center"/>
              <w:rPr>
                <w:rFonts w:ascii="GHEA Grapalat" w:hAnsi="GHEA Grapalat"/>
                <w:sz w:val="16"/>
                <w:szCs w:val="16"/>
              </w:rPr>
            </w:pPr>
          </w:p>
        </w:tc>
        <w:tc>
          <w:tcPr>
            <w:tcW w:w="928" w:type="dxa"/>
            <w:tcBorders>
              <w:top w:val="single" w:sz="4" w:space="0" w:color="auto"/>
              <w:left w:val="single" w:sz="4" w:space="0" w:color="auto"/>
              <w:bottom w:val="single" w:sz="4" w:space="0" w:color="auto"/>
              <w:right w:val="single" w:sz="4" w:space="0" w:color="auto"/>
            </w:tcBorders>
            <w:vAlign w:val="center"/>
            <w:hideMark/>
          </w:tcPr>
          <w:p w14:paraId="58B95776"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январь</w:t>
            </w:r>
          </w:p>
        </w:tc>
        <w:tc>
          <w:tcPr>
            <w:tcW w:w="959" w:type="dxa"/>
            <w:tcBorders>
              <w:top w:val="single" w:sz="4" w:space="0" w:color="auto"/>
              <w:left w:val="single" w:sz="4" w:space="0" w:color="auto"/>
              <w:bottom w:val="single" w:sz="4" w:space="0" w:color="auto"/>
              <w:right w:val="single" w:sz="4" w:space="0" w:color="auto"/>
            </w:tcBorders>
            <w:vAlign w:val="center"/>
            <w:hideMark/>
          </w:tcPr>
          <w:p w14:paraId="595D3517"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февраль</w:t>
            </w:r>
          </w:p>
        </w:tc>
        <w:tc>
          <w:tcPr>
            <w:tcW w:w="673" w:type="dxa"/>
            <w:tcBorders>
              <w:top w:val="single" w:sz="4" w:space="0" w:color="auto"/>
              <w:left w:val="single" w:sz="4" w:space="0" w:color="auto"/>
              <w:bottom w:val="single" w:sz="4" w:space="0" w:color="auto"/>
              <w:right w:val="single" w:sz="4" w:space="0" w:color="auto"/>
            </w:tcBorders>
            <w:vAlign w:val="center"/>
            <w:hideMark/>
          </w:tcPr>
          <w:p w14:paraId="67CA8A6C"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март</w:t>
            </w:r>
          </w:p>
        </w:tc>
        <w:tc>
          <w:tcPr>
            <w:tcW w:w="820" w:type="dxa"/>
            <w:tcBorders>
              <w:top w:val="single" w:sz="4" w:space="0" w:color="auto"/>
              <w:left w:val="single" w:sz="4" w:space="0" w:color="auto"/>
              <w:bottom w:val="single" w:sz="4" w:space="0" w:color="auto"/>
              <w:right w:val="single" w:sz="4" w:space="0" w:color="auto"/>
            </w:tcBorders>
            <w:vAlign w:val="center"/>
            <w:hideMark/>
          </w:tcPr>
          <w:p w14:paraId="602D2D9F"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апрель</w:t>
            </w:r>
          </w:p>
        </w:tc>
        <w:tc>
          <w:tcPr>
            <w:tcW w:w="528" w:type="dxa"/>
            <w:tcBorders>
              <w:top w:val="single" w:sz="4" w:space="0" w:color="auto"/>
              <w:left w:val="single" w:sz="4" w:space="0" w:color="auto"/>
              <w:bottom w:val="single" w:sz="4" w:space="0" w:color="auto"/>
              <w:right w:val="single" w:sz="4" w:space="0" w:color="auto"/>
            </w:tcBorders>
            <w:vAlign w:val="center"/>
            <w:hideMark/>
          </w:tcPr>
          <w:p w14:paraId="403C052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май</w:t>
            </w:r>
          </w:p>
        </w:tc>
        <w:tc>
          <w:tcPr>
            <w:tcW w:w="606" w:type="dxa"/>
            <w:tcBorders>
              <w:top w:val="single" w:sz="4" w:space="0" w:color="auto"/>
              <w:left w:val="single" w:sz="4" w:space="0" w:color="auto"/>
              <w:bottom w:val="single" w:sz="4" w:space="0" w:color="auto"/>
              <w:right w:val="single" w:sz="4" w:space="0" w:color="auto"/>
            </w:tcBorders>
            <w:vAlign w:val="center"/>
            <w:hideMark/>
          </w:tcPr>
          <w:p w14:paraId="599F7613"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июнь</w:t>
            </w:r>
          </w:p>
        </w:tc>
        <w:tc>
          <w:tcPr>
            <w:tcW w:w="683" w:type="dxa"/>
            <w:tcBorders>
              <w:top w:val="single" w:sz="4" w:space="0" w:color="auto"/>
              <w:left w:val="single" w:sz="4" w:space="0" w:color="auto"/>
              <w:bottom w:val="single" w:sz="4" w:space="0" w:color="auto"/>
              <w:right w:val="single" w:sz="4" w:space="0" w:color="auto"/>
            </w:tcBorders>
            <w:vAlign w:val="center"/>
            <w:hideMark/>
          </w:tcPr>
          <w:p w14:paraId="558191D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июль</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C5B8C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август</w:t>
            </w:r>
          </w:p>
        </w:tc>
        <w:tc>
          <w:tcPr>
            <w:tcW w:w="867" w:type="dxa"/>
            <w:tcBorders>
              <w:top w:val="single" w:sz="4" w:space="0" w:color="auto"/>
              <w:left w:val="single" w:sz="4" w:space="0" w:color="auto"/>
              <w:bottom w:val="single" w:sz="4" w:space="0" w:color="auto"/>
              <w:right w:val="single" w:sz="4" w:space="0" w:color="auto"/>
            </w:tcBorders>
            <w:vAlign w:val="center"/>
            <w:hideMark/>
          </w:tcPr>
          <w:p w14:paraId="4A4DAC6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сентябрь</w:t>
            </w:r>
          </w:p>
        </w:tc>
        <w:tc>
          <w:tcPr>
            <w:tcW w:w="841" w:type="dxa"/>
            <w:tcBorders>
              <w:top w:val="single" w:sz="4" w:space="0" w:color="auto"/>
              <w:left w:val="single" w:sz="4" w:space="0" w:color="auto"/>
              <w:bottom w:val="single" w:sz="4" w:space="0" w:color="auto"/>
              <w:right w:val="single" w:sz="4" w:space="0" w:color="auto"/>
            </w:tcBorders>
            <w:vAlign w:val="center"/>
            <w:hideMark/>
          </w:tcPr>
          <w:p w14:paraId="20DC325B"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октябрь</w:t>
            </w:r>
          </w:p>
        </w:tc>
        <w:tc>
          <w:tcPr>
            <w:tcW w:w="929" w:type="dxa"/>
            <w:tcBorders>
              <w:top w:val="single" w:sz="4" w:space="0" w:color="auto"/>
              <w:left w:val="single" w:sz="4" w:space="0" w:color="auto"/>
              <w:bottom w:val="single" w:sz="4" w:space="0" w:color="auto"/>
              <w:right w:val="single" w:sz="4" w:space="0" w:color="auto"/>
            </w:tcBorders>
            <w:vAlign w:val="center"/>
            <w:hideMark/>
          </w:tcPr>
          <w:p w14:paraId="3A848A5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ноябрь</w:t>
            </w:r>
          </w:p>
        </w:tc>
        <w:tc>
          <w:tcPr>
            <w:tcW w:w="844" w:type="dxa"/>
            <w:tcBorders>
              <w:top w:val="single" w:sz="4" w:space="0" w:color="auto"/>
              <w:left w:val="single" w:sz="4" w:space="0" w:color="auto"/>
              <w:bottom w:val="single" w:sz="4" w:space="0" w:color="auto"/>
              <w:right w:val="single" w:sz="4" w:space="0" w:color="auto"/>
            </w:tcBorders>
            <w:vAlign w:val="center"/>
            <w:hideMark/>
          </w:tcPr>
          <w:p w14:paraId="09BC688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декабрь</w:t>
            </w:r>
          </w:p>
        </w:tc>
        <w:tc>
          <w:tcPr>
            <w:tcW w:w="766" w:type="dxa"/>
            <w:tcBorders>
              <w:top w:val="single" w:sz="4" w:space="0" w:color="auto"/>
              <w:left w:val="single" w:sz="4" w:space="0" w:color="auto"/>
              <w:bottom w:val="single" w:sz="4" w:space="0" w:color="auto"/>
              <w:right w:val="single" w:sz="4" w:space="0" w:color="auto"/>
            </w:tcBorders>
            <w:vAlign w:val="center"/>
            <w:hideMark/>
          </w:tcPr>
          <w:p w14:paraId="1C01CD1F" w14:textId="77777777" w:rsidR="005B5B3E" w:rsidRDefault="005B5B3E" w:rsidP="005B5B3E">
            <w:pPr>
              <w:widowControl w:val="0"/>
              <w:ind w:right="-1"/>
              <w:jc w:val="center"/>
              <w:rPr>
                <w:rFonts w:ascii="GHEA Grapalat" w:hAnsi="GHEA Grapalat"/>
                <w:sz w:val="16"/>
                <w:szCs w:val="16"/>
                <w:lang w:val="en-US"/>
              </w:rPr>
            </w:pPr>
            <w:r>
              <w:rPr>
                <w:rFonts w:ascii="GHEA Grapalat" w:hAnsi="GHEA Grapalat"/>
                <w:sz w:val="16"/>
                <w:szCs w:val="16"/>
              </w:rPr>
              <w:t>Всего</w:t>
            </w:r>
          </w:p>
        </w:tc>
      </w:tr>
      <w:tr w:rsidR="00465B65" w14:paraId="7887B248" w14:textId="77777777" w:rsidTr="00465B65">
        <w:trPr>
          <w:trHeight w:val="404"/>
          <w:jc w:val="center"/>
        </w:trPr>
        <w:tc>
          <w:tcPr>
            <w:tcW w:w="1676" w:type="dxa"/>
            <w:tcBorders>
              <w:top w:val="single" w:sz="4" w:space="0" w:color="auto"/>
              <w:left w:val="single" w:sz="4" w:space="0" w:color="auto"/>
              <w:bottom w:val="single" w:sz="4" w:space="0" w:color="auto"/>
              <w:right w:val="single" w:sz="4" w:space="0" w:color="auto"/>
            </w:tcBorders>
          </w:tcPr>
          <w:p w14:paraId="482692E2" w14:textId="77777777" w:rsidR="00465B65" w:rsidRDefault="00465B65" w:rsidP="00465B65">
            <w:pPr>
              <w:widowControl w:val="0"/>
              <w:jc w:val="center"/>
              <w:rPr>
                <w:rFonts w:ascii="GHEA Grapalat" w:hAnsi="GHEA Grapalat"/>
                <w:sz w:val="16"/>
                <w:szCs w:val="16"/>
              </w:rPr>
            </w:pPr>
          </w:p>
        </w:tc>
        <w:tc>
          <w:tcPr>
            <w:tcW w:w="1979" w:type="dxa"/>
            <w:tcBorders>
              <w:top w:val="single" w:sz="4" w:space="0" w:color="auto"/>
              <w:left w:val="single" w:sz="4" w:space="0" w:color="auto"/>
              <w:bottom w:val="single" w:sz="4" w:space="0" w:color="auto"/>
              <w:right w:val="single" w:sz="4" w:space="0" w:color="auto"/>
            </w:tcBorders>
          </w:tcPr>
          <w:p w14:paraId="0ADDCC95" w14:textId="2D81130D" w:rsidR="00465B65" w:rsidRPr="00D245F6" w:rsidRDefault="00465B65" w:rsidP="00465B65">
            <w:pPr>
              <w:widowControl w:val="0"/>
              <w:jc w:val="center"/>
              <w:rPr>
                <w:rFonts w:ascii="GHEA Grapalat" w:hAnsi="GHEA Grapalat"/>
                <w:sz w:val="16"/>
                <w:szCs w:val="16"/>
                <w:lang w:val="hy-AM"/>
              </w:rPr>
            </w:pPr>
            <w:r w:rsidRPr="00465B65">
              <w:rPr>
                <w:sz w:val="20"/>
                <w:szCs w:val="20"/>
                <w:lang w:val="hy-AM"/>
              </w:rPr>
              <w:t>42414700/</w:t>
            </w:r>
            <w:r w:rsidRPr="00465B65">
              <w:rPr>
                <w:sz w:val="20"/>
                <w:szCs w:val="20"/>
              </w:rPr>
              <w:t>5</w:t>
            </w:r>
            <w:r w:rsidR="00D245F6">
              <w:rPr>
                <w:sz w:val="20"/>
                <w:szCs w:val="20"/>
                <w:lang w:val="hy-AM"/>
              </w:rPr>
              <w:t>03</w:t>
            </w:r>
          </w:p>
        </w:tc>
        <w:tc>
          <w:tcPr>
            <w:tcW w:w="2006" w:type="dxa"/>
            <w:tcBorders>
              <w:top w:val="single" w:sz="4" w:space="0" w:color="auto"/>
              <w:left w:val="single" w:sz="4" w:space="0" w:color="auto"/>
              <w:bottom w:val="single" w:sz="4" w:space="0" w:color="auto"/>
              <w:right w:val="single" w:sz="4" w:space="0" w:color="auto"/>
            </w:tcBorders>
          </w:tcPr>
          <w:p w14:paraId="39546251" w14:textId="69B3AE60" w:rsidR="00575E10" w:rsidRDefault="00465B65" w:rsidP="00575E10">
            <w:pPr>
              <w:jc w:val="center"/>
              <w:rPr>
                <w:rFonts w:ascii="GHEA Grapalat" w:hAnsi="GHEA Grapalat"/>
                <w:sz w:val="16"/>
                <w:szCs w:val="16"/>
              </w:rPr>
            </w:pPr>
            <w:r w:rsidRPr="00F9320E">
              <w:rPr>
                <w:rFonts w:ascii="GHEA Grapalat" w:hAnsi="GHEA Grapalat"/>
                <w:sz w:val="16"/>
                <w:szCs w:val="16"/>
              </w:rPr>
              <w:t>П</w:t>
            </w:r>
            <w:r w:rsidRPr="00F9320E">
              <w:rPr>
                <w:rFonts w:ascii="GHEA Grapalat" w:hAnsi="GHEA Grapalat"/>
                <w:sz w:val="16"/>
                <w:szCs w:val="16"/>
                <w:lang w:val="hy-AM"/>
              </w:rPr>
              <w:t>риобретение лифтов (с установкой и обслуживанием)</w:t>
            </w:r>
            <w:r w:rsidRPr="00F9320E">
              <w:rPr>
                <w:rFonts w:ascii="GHEA Grapalat" w:hAnsi="GHEA Grapalat"/>
                <w:sz w:val="16"/>
                <w:szCs w:val="16"/>
              </w:rPr>
              <w:t>,</w:t>
            </w:r>
            <w:r w:rsidRPr="00F9320E">
              <w:rPr>
                <w:rFonts w:ascii="GHEA Grapalat" w:hAnsi="GHEA Grapalat"/>
                <w:sz w:val="16"/>
                <w:szCs w:val="16"/>
                <w:lang w:val="hy-AM"/>
              </w:rPr>
              <w:t xml:space="preserve"> административный </w:t>
            </w:r>
          </w:p>
          <w:p w14:paraId="79FE39DB" w14:textId="78BB2DB2" w:rsidR="00465B65" w:rsidRDefault="00465B65" w:rsidP="00575E10">
            <w:pPr>
              <w:jc w:val="center"/>
              <w:rPr>
                <w:rFonts w:ascii="GHEA Grapalat" w:hAnsi="GHEA Grapalat"/>
                <w:sz w:val="16"/>
                <w:szCs w:val="16"/>
              </w:rPr>
            </w:pPr>
          </w:p>
        </w:tc>
        <w:tc>
          <w:tcPr>
            <w:tcW w:w="928" w:type="dxa"/>
            <w:tcBorders>
              <w:top w:val="single" w:sz="4" w:space="0" w:color="auto"/>
              <w:left w:val="single" w:sz="4" w:space="0" w:color="auto"/>
              <w:bottom w:val="single" w:sz="4" w:space="0" w:color="auto"/>
              <w:right w:val="single" w:sz="4" w:space="0" w:color="auto"/>
            </w:tcBorders>
            <w:vAlign w:val="center"/>
            <w:hideMark/>
          </w:tcPr>
          <w:p w14:paraId="28FE7C93" w14:textId="77777777" w:rsidR="00465B65" w:rsidRDefault="00465B65" w:rsidP="00465B65">
            <w:pPr>
              <w:widowControl w:val="0"/>
              <w:jc w:val="center"/>
              <w:rPr>
                <w:rFonts w:ascii="GHEA Grapalat" w:hAnsi="GHEA Grapalat"/>
                <w:sz w:val="16"/>
                <w:szCs w:val="16"/>
              </w:rPr>
            </w:pPr>
            <w:r>
              <w:rPr>
                <w:rFonts w:ascii="GHEA Grapalat" w:hAnsi="GHEA Grapalat"/>
                <w:sz w:val="16"/>
                <w:szCs w:val="16"/>
              </w:rPr>
              <w:t>... %</w:t>
            </w:r>
          </w:p>
        </w:tc>
        <w:tc>
          <w:tcPr>
            <w:tcW w:w="959" w:type="dxa"/>
            <w:tcBorders>
              <w:top w:val="single" w:sz="4" w:space="0" w:color="auto"/>
              <w:left w:val="single" w:sz="4" w:space="0" w:color="auto"/>
              <w:bottom w:val="single" w:sz="4" w:space="0" w:color="auto"/>
              <w:right w:val="single" w:sz="4" w:space="0" w:color="auto"/>
            </w:tcBorders>
            <w:vAlign w:val="center"/>
            <w:hideMark/>
          </w:tcPr>
          <w:p w14:paraId="45FDCA2D" w14:textId="77777777" w:rsidR="00465B65" w:rsidRDefault="00465B65" w:rsidP="00465B65">
            <w:pPr>
              <w:widowControl w:val="0"/>
              <w:jc w:val="center"/>
              <w:rPr>
                <w:rFonts w:ascii="GHEA Grapalat" w:hAnsi="GHEA Grapalat"/>
                <w:sz w:val="16"/>
                <w:szCs w:val="16"/>
              </w:rPr>
            </w:pPr>
            <w:r>
              <w:rPr>
                <w:rFonts w:ascii="GHEA Grapalat" w:hAnsi="GHEA Grapalat"/>
                <w:sz w:val="16"/>
                <w:szCs w:val="16"/>
              </w:rPr>
              <w:t>... %</w:t>
            </w:r>
          </w:p>
        </w:tc>
        <w:tc>
          <w:tcPr>
            <w:tcW w:w="673" w:type="dxa"/>
            <w:tcBorders>
              <w:top w:val="single" w:sz="4" w:space="0" w:color="auto"/>
              <w:left w:val="single" w:sz="4" w:space="0" w:color="auto"/>
              <w:bottom w:val="single" w:sz="4" w:space="0" w:color="auto"/>
              <w:right w:val="single" w:sz="4" w:space="0" w:color="auto"/>
            </w:tcBorders>
            <w:vAlign w:val="center"/>
            <w:hideMark/>
          </w:tcPr>
          <w:p w14:paraId="3441F1B9"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20" w:type="dxa"/>
            <w:tcBorders>
              <w:top w:val="single" w:sz="4" w:space="0" w:color="auto"/>
              <w:left w:val="single" w:sz="4" w:space="0" w:color="auto"/>
              <w:bottom w:val="single" w:sz="4" w:space="0" w:color="auto"/>
              <w:right w:val="single" w:sz="4" w:space="0" w:color="auto"/>
            </w:tcBorders>
            <w:vAlign w:val="center"/>
            <w:hideMark/>
          </w:tcPr>
          <w:p w14:paraId="60E303B9"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528" w:type="dxa"/>
            <w:tcBorders>
              <w:top w:val="single" w:sz="4" w:space="0" w:color="auto"/>
              <w:left w:val="single" w:sz="4" w:space="0" w:color="auto"/>
              <w:bottom w:val="single" w:sz="4" w:space="0" w:color="auto"/>
              <w:right w:val="single" w:sz="4" w:space="0" w:color="auto"/>
            </w:tcBorders>
            <w:vAlign w:val="center"/>
            <w:hideMark/>
          </w:tcPr>
          <w:p w14:paraId="0012AEEC"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606" w:type="dxa"/>
            <w:tcBorders>
              <w:top w:val="single" w:sz="4" w:space="0" w:color="auto"/>
              <w:left w:val="single" w:sz="4" w:space="0" w:color="auto"/>
              <w:bottom w:val="single" w:sz="4" w:space="0" w:color="auto"/>
              <w:right w:val="single" w:sz="4" w:space="0" w:color="auto"/>
            </w:tcBorders>
            <w:vAlign w:val="center"/>
            <w:hideMark/>
          </w:tcPr>
          <w:p w14:paraId="67CD379F"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683" w:type="dxa"/>
            <w:tcBorders>
              <w:top w:val="single" w:sz="4" w:space="0" w:color="auto"/>
              <w:left w:val="single" w:sz="4" w:space="0" w:color="auto"/>
              <w:bottom w:val="single" w:sz="4" w:space="0" w:color="auto"/>
              <w:right w:val="single" w:sz="4" w:space="0" w:color="auto"/>
            </w:tcBorders>
            <w:vAlign w:val="center"/>
            <w:hideMark/>
          </w:tcPr>
          <w:p w14:paraId="46DBCF31"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A858A6"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67" w:type="dxa"/>
            <w:tcBorders>
              <w:top w:val="single" w:sz="4" w:space="0" w:color="auto"/>
              <w:left w:val="single" w:sz="4" w:space="0" w:color="auto"/>
              <w:bottom w:val="single" w:sz="4" w:space="0" w:color="auto"/>
              <w:right w:val="single" w:sz="4" w:space="0" w:color="auto"/>
            </w:tcBorders>
            <w:vAlign w:val="center"/>
            <w:hideMark/>
          </w:tcPr>
          <w:p w14:paraId="4A5DCDF1"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41" w:type="dxa"/>
            <w:tcBorders>
              <w:top w:val="single" w:sz="4" w:space="0" w:color="auto"/>
              <w:left w:val="single" w:sz="4" w:space="0" w:color="auto"/>
              <w:bottom w:val="single" w:sz="4" w:space="0" w:color="auto"/>
              <w:right w:val="single" w:sz="4" w:space="0" w:color="auto"/>
            </w:tcBorders>
            <w:vAlign w:val="center"/>
            <w:hideMark/>
          </w:tcPr>
          <w:p w14:paraId="0BB27749"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929" w:type="dxa"/>
            <w:tcBorders>
              <w:top w:val="single" w:sz="4" w:space="0" w:color="auto"/>
              <w:left w:val="single" w:sz="4" w:space="0" w:color="auto"/>
              <w:bottom w:val="single" w:sz="4" w:space="0" w:color="auto"/>
              <w:right w:val="single" w:sz="4" w:space="0" w:color="auto"/>
            </w:tcBorders>
            <w:vAlign w:val="center"/>
            <w:hideMark/>
          </w:tcPr>
          <w:p w14:paraId="5896F21A"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44" w:type="dxa"/>
            <w:tcBorders>
              <w:top w:val="single" w:sz="4" w:space="0" w:color="auto"/>
              <w:left w:val="single" w:sz="4" w:space="0" w:color="auto"/>
              <w:bottom w:val="single" w:sz="4" w:space="0" w:color="auto"/>
              <w:right w:val="single" w:sz="4" w:space="0" w:color="auto"/>
            </w:tcBorders>
            <w:vAlign w:val="center"/>
            <w:hideMark/>
          </w:tcPr>
          <w:p w14:paraId="31D2AD55"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766" w:type="dxa"/>
            <w:tcBorders>
              <w:top w:val="single" w:sz="4" w:space="0" w:color="auto"/>
              <w:left w:val="single" w:sz="4" w:space="0" w:color="auto"/>
              <w:bottom w:val="single" w:sz="4" w:space="0" w:color="auto"/>
              <w:right w:val="single" w:sz="4" w:space="0" w:color="auto"/>
            </w:tcBorders>
            <w:vAlign w:val="center"/>
            <w:hideMark/>
          </w:tcPr>
          <w:p w14:paraId="7A506034" w14:textId="77777777" w:rsidR="00465B65" w:rsidRDefault="00465B65" w:rsidP="00465B65">
            <w:pPr>
              <w:widowControl w:val="0"/>
              <w:jc w:val="center"/>
              <w:rPr>
                <w:rFonts w:ascii="GHEA Grapalat" w:hAnsi="GHEA Grapalat"/>
                <w:b/>
                <w:sz w:val="16"/>
                <w:szCs w:val="16"/>
              </w:rPr>
            </w:pPr>
            <w:r>
              <w:rPr>
                <w:rFonts w:ascii="GHEA Grapalat" w:hAnsi="GHEA Grapalat"/>
                <w:sz w:val="16"/>
                <w:szCs w:val="16"/>
              </w:rPr>
              <w:t>... %</w:t>
            </w:r>
          </w:p>
        </w:tc>
      </w:tr>
    </w:tbl>
    <w:p w14:paraId="08CF7D0E" w14:textId="77777777" w:rsidR="005B5B3E" w:rsidRDefault="005B5B3E" w:rsidP="005B5B3E">
      <w:pPr>
        <w:widowControl w:val="0"/>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5B5B3E" w14:paraId="220239EA" w14:textId="77777777" w:rsidTr="005B5B3E">
        <w:trPr>
          <w:jc w:val="center"/>
        </w:trPr>
        <w:tc>
          <w:tcPr>
            <w:tcW w:w="4536" w:type="dxa"/>
            <w:hideMark/>
          </w:tcPr>
          <w:p w14:paraId="1AFD302B"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7E2DB04B"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39D122C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273138E4"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26604691" w14:textId="77777777" w:rsidR="005B5B3E" w:rsidRDefault="005B5B3E" w:rsidP="005B5B3E">
            <w:pPr>
              <w:widowControl w:val="0"/>
              <w:jc w:val="center"/>
              <w:rPr>
                <w:rFonts w:ascii="GHEA Grapalat" w:hAnsi="GHEA Grapalat"/>
              </w:rPr>
            </w:pPr>
          </w:p>
        </w:tc>
        <w:tc>
          <w:tcPr>
            <w:tcW w:w="4343" w:type="dxa"/>
            <w:hideMark/>
          </w:tcPr>
          <w:p w14:paraId="567FE3F1"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3588865"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7675371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09D09574" w14:textId="77777777" w:rsidR="005B5B3E" w:rsidRDefault="005B5B3E" w:rsidP="005B5B3E">
            <w:pPr>
              <w:widowControl w:val="0"/>
              <w:jc w:val="center"/>
              <w:rPr>
                <w:rFonts w:ascii="GHEA Grapalat" w:hAnsi="GHEA Grapalat"/>
              </w:rPr>
            </w:pPr>
            <w:r>
              <w:rPr>
                <w:rFonts w:ascii="GHEA Grapalat" w:hAnsi="GHEA Grapalat"/>
              </w:rPr>
              <w:t>М. П.</w:t>
            </w:r>
          </w:p>
        </w:tc>
      </w:tr>
    </w:tbl>
    <w:p w14:paraId="4A749761" w14:textId="77777777" w:rsidR="005B5B3E" w:rsidRDefault="005B5B3E" w:rsidP="005B5B3E">
      <w:pPr>
        <w:rPr>
          <w:rFonts w:ascii="GHEA Grapalat" w:hAnsi="GHEA Grapalat"/>
        </w:rPr>
        <w:sectPr w:rsidR="005B5B3E">
          <w:footnotePr>
            <w:pos w:val="beneathText"/>
          </w:footnotePr>
          <w:pgSz w:w="16838" w:h="11906" w:orient="landscape"/>
          <w:pgMar w:top="1418" w:right="1418" w:bottom="1418" w:left="1418" w:header="561" w:footer="561" w:gutter="0"/>
          <w:cols w:space="720"/>
        </w:sectPr>
      </w:pPr>
    </w:p>
    <w:p w14:paraId="75E0481D"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3</w:t>
      </w:r>
    </w:p>
    <w:p w14:paraId="383B859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5E817BED" w14:textId="77777777" w:rsidR="005B5B3E" w:rsidRDefault="005B5B3E" w:rsidP="005B5B3E">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90"/>
        <w:gridCol w:w="5060"/>
      </w:tblGrid>
      <w:tr w:rsidR="005B5B3E" w14:paraId="7171D958" w14:textId="77777777" w:rsidTr="005B5B3E">
        <w:trPr>
          <w:tblCellSpacing w:w="7" w:type="dxa"/>
          <w:jc w:val="center"/>
        </w:trPr>
        <w:tc>
          <w:tcPr>
            <w:tcW w:w="0" w:type="auto"/>
            <w:vAlign w:val="center"/>
            <w:hideMark/>
          </w:tcPr>
          <w:p w14:paraId="287C0D2A" w14:textId="77777777" w:rsidR="005B5B3E" w:rsidRDefault="005B5B3E" w:rsidP="005B5B3E">
            <w:pPr>
              <w:widowControl w:val="0"/>
              <w:jc w:val="center"/>
              <w:rPr>
                <w:rFonts w:ascii="GHEA Grapalat" w:hAnsi="GHEA Grapalat"/>
                <w:iCs/>
              </w:rPr>
            </w:pPr>
            <w:r>
              <w:rPr>
                <w:rFonts w:ascii="GHEA Grapalat" w:hAnsi="GHEA Grapalat"/>
              </w:rPr>
              <w:t xml:space="preserve">Сторона договора </w:t>
            </w:r>
          </w:p>
          <w:p w14:paraId="3A11C479"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56AB22FB"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7E69ECE4"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w:t>
            </w:r>
          </w:p>
          <w:p w14:paraId="40B1F4BE" w14:textId="77777777" w:rsidR="005B5B3E" w:rsidRDefault="005B5B3E" w:rsidP="005B5B3E">
            <w:pPr>
              <w:widowControl w:val="0"/>
              <w:jc w:val="center"/>
              <w:rPr>
                <w:rFonts w:ascii="GHEA Grapalat" w:hAnsi="GHEA Grapalat"/>
                <w:iCs/>
              </w:rPr>
            </w:pPr>
            <w:r>
              <w:rPr>
                <w:rFonts w:ascii="GHEA Grapalat" w:hAnsi="GHEA Grapalat"/>
              </w:rPr>
              <w:t>Р/С____________________________</w:t>
            </w:r>
          </w:p>
          <w:p w14:paraId="0606F811" w14:textId="77777777" w:rsidR="005B5B3E" w:rsidRDefault="005B5B3E" w:rsidP="005B5B3E">
            <w:pPr>
              <w:widowControl w:val="0"/>
              <w:jc w:val="center"/>
              <w:rPr>
                <w:rFonts w:ascii="GHEA Grapalat" w:hAnsi="GHEA Grapalat"/>
                <w:iCs/>
              </w:rPr>
            </w:pPr>
            <w:r>
              <w:rPr>
                <w:rFonts w:ascii="GHEA Grapalat" w:hAnsi="GHEA Grapalat"/>
              </w:rPr>
              <w:t>УНН___________________________</w:t>
            </w:r>
          </w:p>
        </w:tc>
        <w:tc>
          <w:tcPr>
            <w:tcW w:w="0" w:type="auto"/>
            <w:vAlign w:val="center"/>
            <w:hideMark/>
          </w:tcPr>
          <w:p w14:paraId="54674BE3" w14:textId="77777777" w:rsidR="005B5B3E" w:rsidRDefault="005B5B3E" w:rsidP="005B5B3E">
            <w:pPr>
              <w:widowControl w:val="0"/>
              <w:jc w:val="center"/>
              <w:rPr>
                <w:rFonts w:ascii="GHEA Grapalat" w:hAnsi="GHEA Grapalat"/>
                <w:iCs/>
              </w:rPr>
            </w:pPr>
            <w:r>
              <w:rPr>
                <w:rFonts w:ascii="GHEA Grapalat" w:hAnsi="GHEA Grapalat"/>
              </w:rPr>
              <w:t xml:space="preserve">Заказчик </w:t>
            </w:r>
          </w:p>
          <w:p w14:paraId="19D727A6"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6E18B929"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45843A07"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_________________</w:t>
            </w:r>
          </w:p>
          <w:p w14:paraId="7CB2FA2D" w14:textId="77777777" w:rsidR="005B5B3E" w:rsidRDefault="005B5B3E" w:rsidP="005B5B3E">
            <w:pPr>
              <w:widowControl w:val="0"/>
              <w:jc w:val="center"/>
              <w:rPr>
                <w:rFonts w:ascii="GHEA Grapalat" w:hAnsi="GHEA Grapalat"/>
                <w:iCs/>
              </w:rPr>
            </w:pPr>
            <w:r>
              <w:rPr>
                <w:rFonts w:ascii="GHEA Grapalat" w:hAnsi="GHEA Grapalat"/>
              </w:rPr>
              <w:t>Р/С_______________________________</w:t>
            </w:r>
          </w:p>
          <w:p w14:paraId="7934962B" w14:textId="77777777" w:rsidR="005B5B3E" w:rsidRDefault="005B5B3E" w:rsidP="005B5B3E">
            <w:pPr>
              <w:widowControl w:val="0"/>
              <w:jc w:val="center"/>
              <w:rPr>
                <w:rFonts w:ascii="GHEA Grapalat" w:hAnsi="GHEA Grapalat"/>
                <w:iCs/>
              </w:rPr>
            </w:pPr>
            <w:r>
              <w:rPr>
                <w:rFonts w:ascii="GHEA Grapalat" w:hAnsi="GHEA Grapalat"/>
              </w:rPr>
              <w:t>УНН______________________________</w:t>
            </w:r>
          </w:p>
        </w:tc>
      </w:tr>
    </w:tbl>
    <w:p w14:paraId="37ABEA33" w14:textId="77777777" w:rsidR="005B5B3E" w:rsidRDefault="005B5B3E" w:rsidP="005B5B3E">
      <w:pPr>
        <w:widowControl w:val="0"/>
        <w:ind w:firstLine="375"/>
        <w:rPr>
          <w:rFonts w:ascii="GHEA Grapalat" w:hAnsi="GHEA Grapalat"/>
          <w:iCs/>
        </w:rPr>
      </w:pPr>
    </w:p>
    <w:p w14:paraId="5944694A" w14:textId="77777777" w:rsidR="005B5B3E" w:rsidRDefault="005B5B3E" w:rsidP="005B5B3E">
      <w:pPr>
        <w:widowControl w:val="0"/>
        <w:ind w:left="567" w:right="467"/>
        <w:jc w:val="center"/>
        <w:rPr>
          <w:rFonts w:ascii="GHEA Grapalat" w:hAnsi="GHEA Grapalat"/>
          <w:iCs/>
        </w:rPr>
      </w:pPr>
      <w:r>
        <w:rPr>
          <w:rFonts w:ascii="GHEA Grapalat" w:hAnsi="GHEA Grapalat"/>
          <w:b/>
        </w:rPr>
        <w:t>АКТ №</w:t>
      </w:r>
    </w:p>
    <w:p w14:paraId="30880FA7" w14:textId="77777777" w:rsidR="005B5B3E" w:rsidRDefault="005B5B3E" w:rsidP="005B5B3E">
      <w:pPr>
        <w:widowControl w:val="0"/>
        <w:ind w:left="567" w:right="467"/>
        <w:jc w:val="center"/>
        <w:rPr>
          <w:rFonts w:ascii="GHEA Grapalat" w:hAnsi="GHEA Grapalat"/>
          <w:b/>
          <w:bCs/>
          <w:iCs/>
        </w:rPr>
      </w:pPr>
      <w:r>
        <w:rPr>
          <w:rFonts w:ascii="GHEA Grapalat" w:hAnsi="GHEA Grapalat"/>
          <w:b/>
        </w:rPr>
        <w:t xml:space="preserve">ПРИЕМА-ПЕРЕДАЧИ РЕЗУЛЬТАТОВ </w:t>
      </w:r>
      <w:r>
        <w:rPr>
          <w:rFonts w:ascii="GHEA Grapalat" w:hAnsi="GHEA Grapalat"/>
          <w:b/>
        </w:rPr>
        <w:br/>
        <w:t>ИСПОЛНЕНИЯ ДОГОВОРАИЛИ ЕГО ЧАСТИ</w:t>
      </w:r>
    </w:p>
    <w:p w14:paraId="6ECD565A" w14:textId="77777777" w:rsidR="005B5B3E" w:rsidRDefault="005B5B3E" w:rsidP="005B5B3E">
      <w:pPr>
        <w:pStyle w:val="BodyTextIndent"/>
        <w:widowControl w:val="0"/>
        <w:spacing w:after="0" w:line="240" w:lineRule="auto"/>
        <w:ind w:firstLine="0"/>
        <w:jc w:val="center"/>
        <w:rPr>
          <w:rFonts w:ascii="GHEA Grapalat" w:hAnsi="GHEA Grapalat" w:cs="Times New Roman"/>
          <w:b/>
          <w:bCs/>
          <w:i/>
          <w:iCs/>
          <w:sz w:val="24"/>
          <w:szCs w:val="24"/>
        </w:rPr>
      </w:pPr>
    </w:p>
    <w:p w14:paraId="5676AEFC" w14:textId="77777777" w:rsidR="005B5B3E" w:rsidRDefault="005B5B3E" w:rsidP="005B5B3E">
      <w:pPr>
        <w:pStyle w:val="BodyTextIndent"/>
        <w:widowControl w:val="0"/>
        <w:tabs>
          <w:tab w:val="left" w:pos="1134"/>
          <w:tab w:val="left" w:pos="1843"/>
        </w:tabs>
        <w:spacing w:after="0" w:line="240" w:lineRule="auto"/>
        <w:ind w:firstLine="540"/>
        <w:rPr>
          <w:rFonts w:ascii="GHEA Grapalat" w:hAnsi="GHEA Grapalat" w:cs="Times New Roman"/>
          <w:i/>
          <w:iCs/>
          <w:sz w:val="24"/>
          <w:szCs w:val="24"/>
        </w:rPr>
      </w:pPr>
      <w:r>
        <w:rPr>
          <w:rFonts w:ascii="GHEA Grapalat" w:hAnsi="GHEA Grapalat" w:cs="Times New Roman"/>
          <w:i/>
          <w:sz w:val="24"/>
          <w:szCs w:val="24"/>
        </w:rPr>
        <w:t>"</w:t>
      </w:r>
      <w:r>
        <w:rPr>
          <w:rFonts w:ascii="GHEA Grapalat" w:hAnsi="GHEA Grapalat" w:cs="Times New Roman"/>
          <w:i/>
          <w:sz w:val="24"/>
          <w:szCs w:val="24"/>
        </w:rPr>
        <w:tab/>
        <w:t>" "</w:t>
      </w:r>
      <w:r>
        <w:rPr>
          <w:rFonts w:ascii="GHEA Grapalat" w:hAnsi="GHEA Grapalat" w:cs="Times New Roman"/>
          <w:i/>
          <w:sz w:val="24"/>
          <w:szCs w:val="24"/>
        </w:rPr>
        <w:tab/>
        <w:t>" 20</w:t>
      </w:r>
      <w:r>
        <w:rPr>
          <w:rFonts w:ascii="GHEA Grapalat" w:hAnsi="GHEA Grapalat" w:cs="Times New Roman"/>
          <w:i/>
          <w:sz w:val="24"/>
          <w:szCs w:val="24"/>
        </w:rPr>
        <w:tab/>
        <w:t>г.</w:t>
      </w:r>
    </w:p>
    <w:p w14:paraId="2223CFC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Наименование договора (далее — Договор) __________________________________</w:t>
      </w:r>
    </w:p>
    <w:p w14:paraId="52E754D8"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Дата заключения Договора "__________" "_______________________" 20 ______ г.</w:t>
      </w:r>
    </w:p>
    <w:p w14:paraId="0FAEC1D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Номер Договора __________________________________________________________</w:t>
      </w:r>
    </w:p>
    <w:p w14:paraId="3E4FAACD" w14:textId="77777777" w:rsidR="005B5B3E" w:rsidRDefault="005B5B3E" w:rsidP="005B5B3E">
      <w:pPr>
        <w:widowControl w:val="0"/>
        <w:tabs>
          <w:tab w:val="left" w:pos="5954"/>
          <w:tab w:val="left" w:pos="6663"/>
          <w:tab w:val="left" w:pos="7513"/>
        </w:tabs>
        <w:jc w:val="both"/>
        <w:rPr>
          <w:rFonts w:ascii="GHEA Grapalat" w:hAnsi="GHEA Grapalat"/>
        </w:rPr>
      </w:pPr>
      <w:r>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Pr>
          <w:rFonts w:ascii="GHEA Grapalat" w:hAnsi="GHEA Grapalat"/>
        </w:rPr>
        <w:tab/>
        <w:t>" "</w:t>
      </w:r>
      <w:r>
        <w:rPr>
          <w:rFonts w:ascii="GHEA Grapalat" w:hAnsi="GHEA Grapalat"/>
        </w:rPr>
        <w:tab/>
        <w:t>" 20</w:t>
      </w:r>
      <w:r>
        <w:rPr>
          <w:rFonts w:ascii="GHEA Grapalat" w:hAnsi="GHEA Grapalat"/>
        </w:rPr>
        <w:tab/>
        <w:t>г., составили настоящий акт о следующем:</w:t>
      </w:r>
      <w:r>
        <w:rPr>
          <w:rFonts w:ascii="GHEA Grapalat" w:hAnsi="GHEA Grapalat"/>
        </w:rPr>
        <w:br w:type="page"/>
      </w:r>
    </w:p>
    <w:p w14:paraId="115855D0" w14:textId="77777777" w:rsidR="005B5B3E" w:rsidRDefault="005B5B3E" w:rsidP="005B5B3E">
      <w:pPr>
        <w:widowControl w:val="0"/>
        <w:ind w:firstLine="567"/>
        <w:jc w:val="both"/>
        <w:rPr>
          <w:rFonts w:ascii="GHEA Grapalat" w:hAnsi="GHEA Grapalat"/>
          <w:iCs/>
        </w:rPr>
      </w:pPr>
      <w:r>
        <w:rPr>
          <w:rFonts w:ascii="GHEA Grapalat" w:hAnsi="GHEA Grapalat"/>
        </w:rPr>
        <w:lastRenderedPageBreak/>
        <w:t>В рамках Договора сторона Договора поставила следующие товары:</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B5B3E" w14:paraId="2EABA538" w14:textId="77777777" w:rsidTr="005B5B3E">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14:paraId="04E0D0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14:paraId="3F9E1580" w14:textId="77777777" w:rsidR="005B5B3E" w:rsidRDefault="005B5B3E" w:rsidP="005B5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Pr>
                <w:rFonts w:ascii="GHEA Grapalat" w:hAnsi="GHEA Grapalat"/>
                <w:sz w:val="16"/>
                <w:szCs w:val="16"/>
              </w:rPr>
              <w:t>Поставленные товары</w:t>
            </w:r>
          </w:p>
        </w:tc>
      </w:tr>
      <w:tr w:rsidR="005B5B3E" w:rsidRPr="005B5B3E" w14:paraId="4B2B4D42" w14:textId="77777777" w:rsidTr="005B5B3E">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09EE2765" w14:textId="77777777" w:rsidR="005B5B3E" w:rsidRDefault="005B5B3E" w:rsidP="005B5B3E">
            <w:pPr>
              <w:rPr>
                <w:rFonts w:ascii="GHEA Grapalat" w:hAnsi="GHEA Grapalat"/>
                <w:sz w:val="16"/>
                <w:szCs w:val="16"/>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14:paraId="1069FD3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4D2347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5D6D4A6E"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4CD3EB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EAF94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14:paraId="2168C3C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оплаты (по графику оплаты)</w:t>
            </w:r>
          </w:p>
        </w:tc>
      </w:tr>
      <w:tr w:rsidR="005B5B3E" w14:paraId="0FEE5E5F" w14:textId="77777777" w:rsidTr="005B5B3E">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573FBE02" w14:textId="77777777" w:rsidR="005B5B3E" w:rsidRDefault="005B5B3E" w:rsidP="005B5B3E">
            <w:pPr>
              <w:rPr>
                <w:rFonts w:ascii="GHEA Grapalat" w:hAnsi="GHEA Grapalat"/>
                <w:sz w:val="16"/>
                <w:szCs w:val="16"/>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14:paraId="4369352F" w14:textId="77777777" w:rsidR="005B5B3E" w:rsidRDefault="005B5B3E" w:rsidP="005B5B3E">
            <w:pPr>
              <w:rPr>
                <w:rFonts w:ascii="GHEA Grapalat" w:hAnsi="GHEA Grapalat"/>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362A197A" w14:textId="77777777" w:rsidR="005B5B3E" w:rsidRDefault="005B5B3E" w:rsidP="005B5B3E">
            <w:pP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hideMark/>
          </w:tcPr>
          <w:p w14:paraId="082029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D769C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00C78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F2C17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F5842B" w14:textId="77777777" w:rsidR="005B5B3E" w:rsidRDefault="005B5B3E" w:rsidP="005B5B3E">
            <w:pPr>
              <w:rPr>
                <w:rFonts w:ascii="GHEA Grapalat" w:hAnsi="GHEA Grapalat"/>
                <w:sz w:val="16"/>
                <w:szCs w:val="16"/>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14:paraId="0FDC4276" w14:textId="77777777" w:rsidR="005B5B3E" w:rsidRDefault="005B5B3E" w:rsidP="005B5B3E">
            <w:pPr>
              <w:rPr>
                <w:rFonts w:ascii="GHEA Grapalat" w:hAnsi="GHEA Grapalat"/>
                <w:sz w:val="16"/>
                <w:szCs w:val="16"/>
              </w:rPr>
            </w:pPr>
          </w:p>
        </w:tc>
      </w:tr>
      <w:tr w:rsidR="005B5B3E" w14:paraId="04CC05CE"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vAlign w:val="center"/>
          </w:tcPr>
          <w:p w14:paraId="46A70A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14:paraId="113D3105"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738E3E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14:paraId="330BD181"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7712118"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7A0F90B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4230F954"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BD9F4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14:paraId="2390CB1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r w:rsidR="005B5B3E" w14:paraId="0BC73DF6"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tcPr>
          <w:p w14:paraId="220758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tcPr>
          <w:p w14:paraId="0ECD790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tcPr>
          <w:p w14:paraId="7BA7F4F9"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tcPr>
          <w:p w14:paraId="756DFD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tcPr>
          <w:p w14:paraId="17B4391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7FF94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tcPr>
          <w:p w14:paraId="23022DC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A417A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tcPr>
          <w:p w14:paraId="232CE12D"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bl>
    <w:p w14:paraId="75A0CC33" w14:textId="77777777" w:rsidR="005B5B3E" w:rsidRDefault="005B5B3E" w:rsidP="005B5B3E">
      <w:pPr>
        <w:widowControl w:val="0"/>
        <w:ind w:firstLine="375"/>
        <w:jc w:val="both"/>
        <w:rPr>
          <w:rFonts w:ascii="GHEA Grapalat" w:hAnsi="GHEA Grapalat" w:cs="Arial"/>
          <w:iCs/>
          <w:lang w:val="en-US"/>
        </w:rPr>
      </w:pPr>
    </w:p>
    <w:p w14:paraId="34C6A575" w14:textId="77777777" w:rsidR="005B5B3E" w:rsidRDefault="005B5B3E" w:rsidP="005B5B3E">
      <w:pPr>
        <w:widowControl w:val="0"/>
        <w:ind w:firstLine="567"/>
        <w:jc w:val="both"/>
        <w:rPr>
          <w:rFonts w:ascii="GHEA Grapalat" w:hAnsi="GHEA Grapalat"/>
          <w:iCs/>
          <w:snapToGrid w:val="0"/>
        </w:rPr>
      </w:pPr>
      <w:r>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Pr>
          <w:rFonts w:ascii="GHEA Grapalat" w:hAnsi="GHEA Grapalat"/>
        </w:rPr>
        <w:t>являются составляющей частью настоящего Акта и прилагаются.</w:t>
      </w:r>
    </w:p>
    <w:p w14:paraId="43C646C1" w14:textId="77777777" w:rsidR="005B5B3E" w:rsidRDefault="005B5B3E" w:rsidP="005B5B3E">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B5B3E" w14:paraId="419CFA41" w14:textId="77777777" w:rsidTr="005B5B3E">
        <w:trPr>
          <w:trHeight w:val="266"/>
          <w:tblCellSpacing w:w="7" w:type="dxa"/>
          <w:jc w:val="center"/>
        </w:trPr>
        <w:tc>
          <w:tcPr>
            <w:tcW w:w="0" w:type="auto"/>
            <w:vAlign w:val="center"/>
            <w:hideMark/>
          </w:tcPr>
          <w:p w14:paraId="28953E5E" w14:textId="77777777" w:rsidR="005B5B3E" w:rsidRDefault="005B5B3E" w:rsidP="005B5B3E">
            <w:pPr>
              <w:widowControl w:val="0"/>
              <w:jc w:val="center"/>
              <w:rPr>
                <w:rFonts w:ascii="GHEA Grapalat" w:hAnsi="GHEA Grapalat"/>
                <w:iCs/>
              </w:rPr>
            </w:pPr>
            <w:r>
              <w:rPr>
                <w:rFonts w:ascii="GHEA Grapalat" w:hAnsi="GHEA Grapalat"/>
              </w:rPr>
              <w:t xml:space="preserve">Товар передал </w:t>
            </w:r>
          </w:p>
        </w:tc>
        <w:tc>
          <w:tcPr>
            <w:tcW w:w="0" w:type="auto"/>
            <w:vAlign w:val="center"/>
            <w:hideMark/>
          </w:tcPr>
          <w:p w14:paraId="00867757" w14:textId="77777777" w:rsidR="005B5B3E" w:rsidRDefault="005B5B3E" w:rsidP="005B5B3E">
            <w:pPr>
              <w:widowControl w:val="0"/>
              <w:jc w:val="center"/>
              <w:rPr>
                <w:rFonts w:ascii="GHEA Grapalat" w:hAnsi="GHEA Grapalat"/>
                <w:iCs/>
              </w:rPr>
            </w:pPr>
            <w:r>
              <w:rPr>
                <w:rFonts w:ascii="GHEA Grapalat" w:hAnsi="GHEA Grapalat"/>
              </w:rPr>
              <w:t>Товар принят</w:t>
            </w:r>
          </w:p>
        </w:tc>
      </w:tr>
      <w:tr w:rsidR="005B5B3E" w14:paraId="01548FC3" w14:textId="77777777" w:rsidTr="005B5B3E">
        <w:trPr>
          <w:trHeight w:val="473"/>
          <w:tblCellSpacing w:w="7" w:type="dxa"/>
          <w:jc w:val="center"/>
        </w:trPr>
        <w:tc>
          <w:tcPr>
            <w:tcW w:w="0" w:type="auto"/>
            <w:vAlign w:val="center"/>
            <w:hideMark/>
          </w:tcPr>
          <w:p w14:paraId="3E396B8D"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_______________________ </w:t>
            </w:r>
          </w:p>
          <w:p w14:paraId="3BDFE0A8"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 xml:space="preserve">подпись </w:t>
            </w:r>
          </w:p>
        </w:tc>
        <w:tc>
          <w:tcPr>
            <w:tcW w:w="0" w:type="auto"/>
            <w:vAlign w:val="center"/>
            <w:hideMark/>
          </w:tcPr>
          <w:p w14:paraId="16BA5E1B"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06B8F9D2"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 xml:space="preserve">подпись </w:t>
            </w:r>
          </w:p>
        </w:tc>
      </w:tr>
      <w:tr w:rsidR="005B5B3E" w14:paraId="348954D9" w14:textId="77777777" w:rsidTr="005B5B3E">
        <w:trPr>
          <w:trHeight w:val="503"/>
          <w:tblCellSpacing w:w="7" w:type="dxa"/>
          <w:jc w:val="center"/>
        </w:trPr>
        <w:tc>
          <w:tcPr>
            <w:tcW w:w="0" w:type="auto"/>
            <w:vAlign w:val="center"/>
            <w:hideMark/>
          </w:tcPr>
          <w:p w14:paraId="241BCE3C"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 </w:t>
            </w:r>
          </w:p>
          <w:p w14:paraId="59C39595"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фамилия, имя</w:t>
            </w:r>
          </w:p>
        </w:tc>
        <w:tc>
          <w:tcPr>
            <w:tcW w:w="0" w:type="auto"/>
            <w:vAlign w:val="center"/>
            <w:hideMark/>
          </w:tcPr>
          <w:p w14:paraId="3F4E6CE7"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3EB4AE23"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фамилия, имя</w:t>
            </w:r>
          </w:p>
        </w:tc>
      </w:tr>
      <w:tr w:rsidR="005B5B3E" w14:paraId="1E4F0569" w14:textId="77777777" w:rsidTr="005B5B3E">
        <w:trPr>
          <w:trHeight w:val="281"/>
          <w:tblCellSpacing w:w="7" w:type="dxa"/>
          <w:jc w:val="center"/>
        </w:trPr>
        <w:tc>
          <w:tcPr>
            <w:tcW w:w="0" w:type="auto"/>
            <w:vAlign w:val="center"/>
            <w:hideMark/>
          </w:tcPr>
          <w:p w14:paraId="1388E466" w14:textId="77777777" w:rsidR="005B5B3E" w:rsidRDefault="005B5B3E" w:rsidP="005B5B3E">
            <w:pPr>
              <w:widowControl w:val="0"/>
              <w:jc w:val="center"/>
              <w:rPr>
                <w:rFonts w:ascii="GHEA Grapalat" w:hAnsi="GHEA Grapalat"/>
                <w:iCs/>
              </w:rPr>
            </w:pPr>
            <w:r>
              <w:rPr>
                <w:rFonts w:ascii="GHEA Grapalat" w:hAnsi="GHEA Grapalat"/>
              </w:rPr>
              <w:t>М. П.</w:t>
            </w:r>
          </w:p>
        </w:tc>
        <w:tc>
          <w:tcPr>
            <w:tcW w:w="0" w:type="auto"/>
            <w:vAlign w:val="center"/>
            <w:hideMark/>
          </w:tcPr>
          <w:p w14:paraId="05AECF30" w14:textId="77777777" w:rsidR="005B5B3E" w:rsidRDefault="005B5B3E" w:rsidP="005B5B3E">
            <w:pPr>
              <w:widowControl w:val="0"/>
              <w:jc w:val="center"/>
              <w:rPr>
                <w:rFonts w:ascii="GHEA Grapalat" w:hAnsi="GHEA Grapalat"/>
                <w:iCs/>
              </w:rPr>
            </w:pPr>
            <w:r>
              <w:rPr>
                <w:rFonts w:ascii="GHEA Grapalat" w:hAnsi="GHEA Grapalat"/>
              </w:rPr>
              <w:t>М. П.</w:t>
            </w:r>
          </w:p>
        </w:tc>
      </w:tr>
    </w:tbl>
    <w:p w14:paraId="588F3D9F" w14:textId="77777777" w:rsidR="005B5B3E" w:rsidRDefault="005B5B3E" w:rsidP="005B5B3E">
      <w:pPr>
        <w:widowControl w:val="0"/>
        <w:jc w:val="right"/>
        <w:rPr>
          <w:rFonts w:ascii="GHEA Grapalat" w:hAnsi="GHEA Grapalat" w:cs="Sylfaen"/>
          <w:b/>
        </w:rPr>
      </w:pPr>
    </w:p>
    <w:p w14:paraId="0A3BEA9C" w14:textId="77777777" w:rsidR="005B5B3E" w:rsidRDefault="005B5B3E" w:rsidP="005B5B3E">
      <w:pPr>
        <w:rPr>
          <w:rFonts w:ascii="GHEA Grapalat" w:hAnsi="GHEA Grapalat" w:cs="Sylfaen"/>
          <w:b/>
        </w:rPr>
      </w:pPr>
      <w:r>
        <w:rPr>
          <w:rFonts w:ascii="GHEA Grapalat" w:hAnsi="GHEA Grapalat" w:cs="Sylfaen"/>
          <w:b/>
        </w:rPr>
        <w:br w:type="page"/>
      </w:r>
    </w:p>
    <w:p w14:paraId="37A42117" w14:textId="77777777" w:rsidR="005B5B3E" w:rsidRDefault="005B5B3E" w:rsidP="005B5B3E">
      <w:pPr>
        <w:widowControl w:val="0"/>
        <w:jc w:val="right"/>
        <w:rPr>
          <w:rFonts w:ascii="GHEA Grapalat" w:hAnsi="GHEA Grapalat" w:cs="Sylfaen"/>
          <w:i/>
        </w:rPr>
      </w:pPr>
      <w:r>
        <w:rPr>
          <w:rFonts w:ascii="GHEA Grapalat" w:hAnsi="GHEA Grapalat"/>
          <w:i/>
        </w:rPr>
        <w:lastRenderedPageBreak/>
        <w:t>Приложение № 3.1</w:t>
      </w:r>
    </w:p>
    <w:p w14:paraId="2E962E99" w14:textId="77777777" w:rsidR="005B5B3E" w:rsidRDefault="005B5B3E" w:rsidP="005B5B3E">
      <w:pPr>
        <w:widowControl w:val="0"/>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 xml:space="preserve">20 </w:t>
      </w:r>
      <w:r>
        <w:rPr>
          <w:rFonts w:ascii="GHEA Grapalat" w:hAnsi="GHEA Grapalat"/>
          <w:i/>
        </w:rPr>
        <w:tab/>
        <w:t>г.</w:t>
      </w:r>
    </w:p>
    <w:p w14:paraId="528662BF" w14:textId="77777777" w:rsidR="005B5B3E" w:rsidRDefault="005B5B3E" w:rsidP="005B5B3E">
      <w:pPr>
        <w:widowControl w:val="0"/>
        <w:tabs>
          <w:tab w:val="left" w:pos="360"/>
          <w:tab w:val="left" w:pos="540"/>
        </w:tabs>
        <w:jc w:val="center"/>
        <w:rPr>
          <w:rFonts w:ascii="GHEA Grapalat" w:hAnsi="GHEA Grapalat" w:cs="Sylfaen"/>
          <w:b/>
          <w:bCs/>
        </w:rPr>
      </w:pPr>
    </w:p>
    <w:p w14:paraId="088717F3" w14:textId="77777777" w:rsidR="005B5B3E" w:rsidRDefault="005B5B3E" w:rsidP="005B5B3E">
      <w:pPr>
        <w:widowControl w:val="0"/>
        <w:jc w:val="center"/>
        <w:rPr>
          <w:rFonts w:ascii="GHEA Grapalat" w:hAnsi="GHEA Grapalat" w:cs="Sylfaen"/>
          <w:bCs/>
        </w:rPr>
      </w:pPr>
      <w:r>
        <w:rPr>
          <w:rFonts w:ascii="GHEA Grapalat" w:hAnsi="GHEA Grapalat"/>
        </w:rPr>
        <w:t>АКТ №———</w:t>
      </w:r>
    </w:p>
    <w:p w14:paraId="41AE8198" w14:textId="77777777" w:rsidR="005B5B3E" w:rsidRDefault="005B5B3E" w:rsidP="005B5B3E">
      <w:pPr>
        <w:widowControl w:val="0"/>
        <w:jc w:val="center"/>
        <w:rPr>
          <w:rFonts w:ascii="GHEA Grapalat" w:hAnsi="GHEA Grapalat" w:cs="Sylfaen"/>
          <w:b/>
          <w:bCs/>
        </w:rPr>
      </w:pPr>
      <w:r>
        <w:rPr>
          <w:rFonts w:ascii="GHEA Grapalat" w:hAnsi="GHEA Grapalat"/>
        </w:rPr>
        <w:t xml:space="preserve">относительно фиксирования факта передачи Покупателю результата договора </w:t>
      </w:r>
    </w:p>
    <w:p w14:paraId="5EAE8686" w14:textId="77777777" w:rsidR="005B5B3E" w:rsidRDefault="005B5B3E" w:rsidP="005B5B3E">
      <w:pPr>
        <w:widowControl w:val="0"/>
        <w:tabs>
          <w:tab w:val="left" w:pos="360"/>
          <w:tab w:val="left" w:pos="540"/>
        </w:tabs>
        <w:jc w:val="center"/>
        <w:rPr>
          <w:rFonts w:ascii="GHEA Grapalat" w:hAnsi="GHEA Grapalat" w:cs="Sylfaen"/>
        </w:rPr>
      </w:pPr>
    </w:p>
    <w:p w14:paraId="686BA881" w14:textId="77777777" w:rsidR="005B5B3E" w:rsidRDefault="005B5B3E" w:rsidP="005B5B3E">
      <w:pPr>
        <w:widowControl w:val="0"/>
        <w:ind w:firstLine="567"/>
        <w:jc w:val="both"/>
        <w:rPr>
          <w:rFonts w:ascii="GHEA Grapalat" w:hAnsi="GHEA Grapalat"/>
        </w:rPr>
      </w:pPr>
      <w:r>
        <w:rPr>
          <w:rFonts w:ascii="GHEA Grapalat" w:hAnsi="GHEA Grapalat"/>
        </w:rPr>
        <w:t>Настоящим фиксируется, что в рамках договора закупки № ______________,</w:t>
      </w:r>
    </w:p>
    <w:p w14:paraId="052C574D" w14:textId="77777777" w:rsidR="005B5B3E" w:rsidRDefault="005B5B3E" w:rsidP="005B5B3E">
      <w:pPr>
        <w:widowControl w:val="0"/>
        <w:ind w:left="7371" w:hanging="141"/>
        <w:jc w:val="both"/>
        <w:rPr>
          <w:rFonts w:ascii="GHEA Grapalat" w:hAnsi="GHEA Grapalat"/>
          <w:sz w:val="16"/>
        </w:rPr>
      </w:pPr>
      <w:r>
        <w:rPr>
          <w:rFonts w:ascii="GHEA Grapalat" w:hAnsi="GHEA Grapalat"/>
          <w:sz w:val="16"/>
        </w:rPr>
        <w:t>номер договора</w:t>
      </w:r>
    </w:p>
    <w:p w14:paraId="111DD0CF" w14:textId="77777777" w:rsidR="005B5B3E" w:rsidRDefault="005B5B3E" w:rsidP="005B5B3E">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14:paraId="3FE052A4" w14:textId="77777777" w:rsidR="005B5B3E" w:rsidRDefault="005B5B3E" w:rsidP="005B5B3E">
      <w:pPr>
        <w:widowControl w:val="0"/>
        <w:tabs>
          <w:tab w:val="left" w:pos="6379"/>
        </w:tabs>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14:paraId="1BCF3552" w14:textId="77777777" w:rsidR="005B5B3E" w:rsidRDefault="005B5B3E" w:rsidP="005B5B3E">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14:paraId="773D5929" w14:textId="77777777" w:rsidR="005B5B3E" w:rsidRDefault="005B5B3E" w:rsidP="005B5B3E">
      <w:pPr>
        <w:widowControl w:val="0"/>
        <w:ind w:left="3544" w:right="-360"/>
        <w:jc w:val="both"/>
        <w:rPr>
          <w:rFonts w:ascii="GHEA Grapalat" w:hAnsi="GHEA Grapalat"/>
          <w:sz w:val="16"/>
        </w:rPr>
      </w:pPr>
      <w:r>
        <w:rPr>
          <w:rFonts w:ascii="GHEA Grapalat" w:hAnsi="GHEA Grapalat"/>
          <w:sz w:val="16"/>
        </w:rPr>
        <w:t>наименование Продавца</w:t>
      </w:r>
    </w:p>
    <w:p w14:paraId="079279F3" w14:textId="77777777" w:rsidR="005B5B3E" w:rsidRDefault="005B5B3E" w:rsidP="005B5B3E">
      <w:pPr>
        <w:widowControl w:val="0"/>
        <w:tabs>
          <w:tab w:val="left" w:pos="360"/>
          <w:tab w:val="left" w:pos="540"/>
        </w:tabs>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B5B3E" w14:paraId="2517EB98" w14:textId="77777777" w:rsidTr="005B5B3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195D2317" w14:textId="77777777" w:rsidR="005B5B3E" w:rsidRDefault="005B5B3E" w:rsidP="005B5B3E">
            <w:pPr>
              <w:widowControl w:val="0"/>
              <w:jc w:val="center"/>
              <w:rPr>
                <w:rFonts w:ascii="GHEA Grapalat" w:hAnsi="GHEA Grapalat" w:cs="Sylfaen"/>
                <w:bCs/>
                <w:sz w:val="20"/>
                <w:szCs w:val="20"/>
              </w:rPr>
            </w:pPr>
            <w:r>
              <w:rPr>
                <w:rFonts w:ascii="GHEA Grapalat" w:hAnsi="GHEA Grapalat"/>
                <w:sz w:val="20"/>
                <w:szCs w:val="20"/>
              </w:rPr>
              <w:t>Товар</w:t>
            </w:r>
          </w:p>
        </w:tc>
      </w:tr>
      <w:tr w:rsidR="005B5B3E" w14:paraId="198F074A"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21B5EF93"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5BB4AD92"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3D73ABB5"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объем (фактический)</w:t>
            </w:r>
          </w:p>
        </w:tc>
      </w:tr>
      <w:tr w:rsidR="005B5B3E" w14:paraId="34EA348E"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174EC4"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C35877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9B17BC" w14:textId="77777777" w:rsidR="005B5B3E" w:rsidRDefault="005B5B3E" w:rsidP="005B5B3E">
            <w:pPr>
              <w:widowControl w:val="0"/>
              <w:jc w:val="center"/>
              <w:rPr>
                <w:rFonts w:ascii="GHEA Grapalat" w:hAnsi="GHEA Grapalat" w:cs="Sylfaen"/>
                <w:sz w:val="20"/>
                <w:szCs w:val="20"/>
              </w:rPr>
            </w:pPr>
          </w:p>
        </w:tc>
      </w:tr>
      <w:tr w:rsidR="005B5B3E" w14:paraId="36CE20B8"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7EEFA57"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068B6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1F10A4" w14:textId="77777777" w:rsidR="005B5B3E" w:rsidRDefault="005B5B3E" w:rsidP="005B5B3E">
            <w:pPr>
              <w:widowControl w:val="0"/>
              <w:jc w:val="center"/>
              <w:rPr>
                <w:rFonts w:ascii="GHEA Grapalat" w:hAnsi="GHEA Grapalat" w:cs="Sylfaen"/>
                <w:sz w:val="20"/>
                <w:szCs w:val="20"/>
              </w:rPr>
            </w:pPr>
          </w:p>
        </w:tc>
      </w:tr>
    </w:tbl>
    <w:p w14:paraId="1CCA1514" w14:textId="77777777" w:rsidR="005B5B3E" w:rsidRDefault="005B5B3E" w:rsidP="005B5B3E">
      <w:pPr>
        <w:widowControl w:val="0"/>
        <w:tabs>
          <w:tab w:val="left" w:pos="360"/>
          <w:tab w:val="left" w:pos="540"/>
        </w:tabs>
        <w:jc w:val="both"/>
        <w:rPr>
          <w:rFonts w:ascii="GHEA Grapalat" w:hAnsi="GHEA Grapalat" w:cs="Sylfaen"/>
        </w:rPr>
      </w:pPr>
    </w:p>
    <w:p w14:paraId="0F9758C4" w14:textId="77777777" w:rsidR="005B5B3E" w:rsidRDefault="005B5B3E" w:rsidP="005B5B3E">
      <w:pPr>
        <w:widowControl w:val="0"/>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14:paraId="3C350908" w14:textId="77777777" w:rsidR="005B5B3E" w:rsidRDefault="005B5B3E" w:rsidP="005B5B3E">
      <w:pPr>
        <w:rPr>
          <w:rFonts w:ascii="GHEA Grapalat" w:hAnsi="GHEA Grapalat"/>
        </w:rPr>
      </w:pPr>
      <w:r>
        <w:rPr>
          <w:rFonts w:ascii="GHEA Grapalat" w:hAnsi="GHEA Grapalat"/>
        </w:rPr>
        <w:t xml:space="preserve">                                                       </w:t>
      </w:r>
    </w:p>
    <w:p w14:paraId="59A849BA" w14:textId="77777777" w:rsidR="005B5B3E" w:rsidRDefault="005B5B3E" w:rsidP="005B5B3E">
      <w:pPr>
        <w:rPr>
          <w:rFonts w:ascii="GHEA Grapalat" w:hAnsi="GHEA Grapalat"/>
          <w:lang w:val="en-US"/>
        </w:rPr>
      </w:pPr>
      <w:r>
        <w:rPr>
          <w:rFonts w:ascii="GHEA Grapalat" w:hAnsi="GHEA Grapalat"/>
        </w:rPr>
        <w:t xml:space="preserve">                                                          СТОРОНЫ</w:t>
      </w:r>
    </w:p>
    <w:p w14:paraId="28214BE6" w14:textId="77777777" w:rsidR="005B5B3E" w:rsidRDefault="005B5B3E" w:rsidP="005B5B3E">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5B5B3E" w14:paraId="45C8E026" w14:textId="77777777" w:rsidTr="005B5B3E">
        <w:tc>
          <w:tcPr>
            <w:tcW w:w="4450" w:type="dxa"/>
            <w:hideMark/>
          </w:tcPr>
          <w:p w14:paraId="20697C8A"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Передал</w:t>
            </w:r>
          </w:p>
        </w:tc>
        <w:tc>
          <w:tcPr>
            <w:tcW w:w="4836" w:type="dxa"/>
            <w:hideMark/>
          </w:tcPr>
          <w:p w14:paraId="09DB86A3"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Принял</w:t>
            </w:r>
          </w:p>
        </w:tc>
      </w:tr>
    </w:tbl>
    <w:p w14:paraId="464BEFD7" w14:textId="77777777" w:rsidR="005B5B3E" w:rsidRDefault="005B5B3E" w:rsidP="005B5B3E">
      <w:pPr>
        <w:widowControl w:val="0"/>
        <w:tabs>
          <w:tab w:val="left" w:pos="360"/>
          <w:tab w:val="left" w:pos="540"/>
        </w:tabs>
        <w:jc w:val="right"/>
        <w:rPr>
          <w:rFonts w:ascii="GHEA Grapalat" w:hAnsi="GHEA Grapalat" w:cs="Sylfaen"/>
        </w:rPr>
      </w:pPr>
      <w:r>
        <w:rPr>
          <w:rFonts w:ascii="GHEA Grapalat" w:hAnsi="GHEA Grapalat"/>
        </w:rPr>
        <w:t>представитель, спроектировавший заявку:</w:t>
      </w:r>
    </w:p>
    <w:p w14:paraId="6A3CE35E" w14:textId="77777777" w:rsidR="005B5B3E" w:rsidRDefault="005B5B3E" w:rsidP="005B5B3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B5B3E" w14:paraId="0DF62403" w14:textId="77777777" w:rsidTr="005B5B3E">
        <w:trPr>
          <w:tblCellSpacing w:w="7" w:type="dxa"/>
          <w:jc w:val="center"/>
        </w:trPr>
        <w:tc>
          <w:tcPr>
            <w:tcW w:w="0" w:type="auto"/>
            <w:vAlign w:val="center"/>
            <w:hideMark/>
          </w:tcPr>
          <w:p w14:paraId="3CEB8C4D"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3372492E"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c>
          <w:tcPr>
            <w:tcW w:w="0" w:type="auto"/>
            <w:vAlign w:val="center"/>
            <w:hideMark/>
          </w:tcPr>
          <w:p w14:paraId="426E3012"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1836EB86"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r>
      <w:tr w:rsidR="005B5B3E" w14:paraId="736E5AB4" w14:textId="77777777" w:rsidTr="005B5B3E">
        <w:trPr>
          <w:tblCellSpacing w:w="7" w:type="dxa"/>
          <w:jc w:val="center"/>
        </w:trPr>
        <w:tc>
          <w:tcPr>
            <w:tcW w:w="0" w:type="auto"/>
            <w:vAlign w:val="center"/>
            <w:hideMark/>
          </w:tcPr>
          <w:p w14:paraId="36D040A3"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6E4C73DF"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c>
          <w:tcPr>
            <w:tcW w:w="0" w:type="auto"/>
            <w:vAlign w:val="center"/>
            <w:hideMark/>
          </w:tcPr>
          <w:p w14:paraId="060616DE"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32A80902"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r>
    </w:tbl>
    <w:p w14:paraId="6B9AA872" w14:textId="77777777" w:rsidR="005B5B3E" w:rsidRDefault="005B5B3E" w:rsidP="005B5B3E">
      <w:pPr>
        <w:widowControl w:val="0"/>
        <w:ind w:left="-142" w:firstLine="142"/>
        <w:jc w:val="center"/>
        <w:rPr>
          <w:rFonts w:ascii="GHEA Grapalat" w:hAnsi="GHEA Grapalat" w:cs="Sylfaen"/>
          <w:b/>
        </w:rPr>
      </w:pPr>
    </w:p>
    <w:p w14:paraId="297A8D51" w14:textId="77777777" w:rsidR="00BE35D8" w:rsidRDefault="00BE35D8" w:rsidP="005B5B3E"/>
    <w:p w14:paraId="34884EFA" w14:textId="77777777" w:rsidR="0087380F" w:rsidRDefault="0087380F" w:rsidP="005B5B3E"/>
    <w:p w14:paraId="05E5BEB6" w14:textId="77777777" w:rsidR="0087380F" w:rsidRDefault="0087380F" w:rsidP="005B5B3E"/>
    <w:p w14:paraId="664D52A6" w14:textId="77777777" w:rsidR="0087380F" w:rsidRDefault="0087380F" w:rsidP="005B5B3E"/>
    <w:p w14:paraId="2CC6D5E2" w14:textId="77777777" w:rsidR="0087380F" w:rsidRDefault="0087380F" w:rsidP="005B5B3E"/>
    <w:p w14:paraId="477B3531" w14:textId="77777777" w:rsidR="0087380F" w:rsidRDefault="0087380F" w:rsidP="005B5B3E"/>
    <w:p w14:paraId="0F432A69" w14:textId="77777777" w:rsidR="0087380F" w:rsidRDefault="0087380F" w:rsidP="005B5B3E"/>
    <w:p w14:paraId="17D5CE3A" w14:textId="77777777" w:rsidR="0087380F" w:rsidRDefault="0087380F" w:rsidP="005B5B3E"/>
    <w:p w14:paraId="602FA47B" w14:textId="77777777" w:rsidR="0087380F" w:rsidRDefault="0087380F" w:rsidP="005B5B3E"/>
    <w:p w14:paraId="27426565" w14:textId="77777777" w:rsidR="0087380F" w:rsidRDefault="0087380F" w:rsidP="005B5B3E"/>
    <w:p w14:paraId="49F51FBE" w14:textId="77777777" w:rsidR="0087380F" w:rsidRPr="00FE3342" w:rsidRDefault="0087380F" w:rsidP="0087380F">
      <w:pPr>
        <w:widowControl w:val="0"/>
        <w:jc w:val="right"/>
        <w:rPr>
          <w:rFonts w:ascii="GHEA Grapalat" w:hAnsi="GHEA Grapalat" w:cs="Sylfaen"/>
          <w:i/>
        </w:rPr>
      </w:pPr>
      <w:r w:rsidRPr="00FE3342">
        <w:rPr>
          <w:rFonts w:ascii="GHEA Grapalat" w:hAnsi="GHEA Grapalat"/>
          <w:i/>
        </w:rPr>
        <w:t>Приложение № 4</w:t>
      </w:r>
    </w:p>
    <w:p w14:paraId="5BCFA346" w14:textId="77777777" w:rsidR="0087380F" w:rsidRPr="00FE3342" w:rsidRDefault="0087380F" w:rsidP="0087380F">
      <w:pPr>
        <w:widowControl w:val="0"/>
        <w:jc w:val="right"/>
        <w:rPr>
          <w:rFonts w:ascii="GHEA Grapalat" w:hAnsi="GHEA Grapalat" w:cs="Sylfaen"/>
          <w:i/>
        </w:rPr>
      </w:pPr>
      <w:r w:rsidRPr="00FE3342">
        <w:rPr>
          <w:rFonts w:ascii="GHEA Grapalat" w:hAnsi="GHEA Grapalat"/>
          <w:i/>
        </w:rPr>
        <w:t>к Договору под кодом</w:t>
      </w:r>
      <w:r w:rsidRPr="00FE3342">
        <w:rPr>
          <w:rFonts w:ascii="GHEA Grapalat" w:hAnsi="GHEA Grapalat"/>
          <w:i/>
          <w:lang w:val="hy-AM"/>
        </w:rPr>
        <w:t xml:space="preserve"> «      »</w:t>
      </w:r>
      <w:r w:rsidRPr="00FE3342">
        <w:rPr>
          <w:rFonts w:ascii="GHEA Grapalat" w:hAnsi="GHEA Grapalat"/>
          <w:i/>
        </w:rPr>
        <w:t xml:space="preserve"> </w:t>
      </w:r>
      <w:r w:rsidRPr="00FE3342">
        <w:rPr>
          <w:rFonts w:ascii="GHEA Grapalat" w:hAnsi="GHEA Grapalat" w:cs="Sylfaen"/>
          <w:i/>
        </w:rPr>
        <w:br/>
      </w:r>
      <w:r w:rsidRPr="00FE3342">
        <w:rPr>
          <w:rFonts w:ascii="GHEA Grapalat" w:hAnsi="GHEA Grapalat"/>
          <w:i/>
        </w:rPr>
        <w:t>заключенному "</w:t>
      </w:r>
      <w:r w:rsidRPr="00FE3342">
        <w:rPr>
          <w:rFonts w:ascii="GHEA Grapalat" w:hAnsi="GHEA Grapalat"/>
          <w:i/>
        </w:rPr>
        <w:tab/>
        <w:t xml:space="preserve"> "</w:t>
      </w:r>
      <w:r w:rsidRPr="00FE3342">
        <w:rPr>
          <w:rFonts w:ascii="GHEA Grapalat" w:hAnsi="GHEA Grapalat"/>
          <w:i/>
        </w:rPr>
        <w:tab/>
        <w:t>20</w:t>
      </w:r>
      <w:r w:rsidRPr="00FE3342">
        <w:rPr>
          <w:rFonts w:ascii="GHEA Grapalat" w:hAnsi="GHEA Grapalat"/>
          <w:i/>
        </w:rPr>
        <w:tab/>
        <w:t xml:space="preserve">  г.</w:t>
      </w:r>
    </w:p>
    <w:p w14:paraId="47B799CF" w14:textId="77777777" w:rsidR="0087380F" w:rsidRPr="00FE3342" w:rsidRDefault="0087380F" w:rsidP="0087380F">
      <w:pPr>
        <w:jc w:val="center"/>
        <w:rPr>
          <w:ins w:id="18" w:author="Inesa Kocharyan" w:date="2025-02-07T10:36:00Z"/>
          <w:rFonts w:ascii="GHEA Grapalat" w:hAnsi="GHEA Grapalat" w:cs="GHEA Grapalat"/>
        </w:rPr>
      </w:pPr>
    </w:p>
    <w:p w14:paraId="69946AD2" w14:textId="77777777" w:rsidR="0087380F" w:rsidRPr="00FE3342" w:rsidRDefault="0087380F" w:rsidP="0087380F">
      <w:pPr>
        <w:jc w:val="center"/>
        <w:rPr>
          <w:rFonts w:ascii="GHEA Grapalat" w:hAnsi="GHEA Grapalat" w:cs="GHEA Grapalat"/>
        </w:rPr>
      </w:pPr>
      <w:r w:rsidRPr="00FE3342">
        <w:rPr>
          <w:rFonts w:ascii="GHEA Grapalat" w:hAnsi="GHEA Grapalat" w:cs="GHEA Grapalat"/>
        </w:rPr>
        <w:t>УВЕДОМЛЕНИЕ</w:t>
      </w:r>
    </w:p>
    <w:p w14:paraId="7DD2E535" w14:textId="77777777" w:rsidR="0087380F" w:rsidRPr="00FE3342" w:rsidRDefault="0087380F" w:rsidP="0087380F">
      <w:pPr>
        <w:jc w:val="center"/>
        <w:rPr>
          <w:rFonts w:ascii="GHEA Grapalat" w:hAnsi="GHEA Grapalat" w:cs="GHEA Grapalat"/>
          <w:lang w:val="hy-AM"/>
        </w:rPr>
      </w:pPr>
    </w:p>
    <w:p w14:paraId="1EB02A2D" w14:textId="77777777" w:rsidR="0087380F" w:rsidRPr="00FE3342" w:rsidRDefault="0087380F" w:rsidP="0087380F">
      <w:pPr>
        <w:rPr>
          <w:rFonts w:ascii="GHEA Grapalat" w:hAnsi="GHEA Grapalat" w:cs="Arial"/>
          <w:sz w:val="20"/>
          <w:szCs w:val="20"/>
          <w:lang w:val="es-ES"/>
        </w:rPr>
      </w:pPr>
      <w:r w:rsidRPr="00FE3342">
        <w:rPr>
          <w:rFonts w:ascii="GHEA Grapalat" w:hAnsi="GHEA Grapalat"/>
          <w:u w:val="single"/>
          <w:lang w:val="es-ES"/>
        </w:rPr>
        <w:t xml:space="preserve">                                                             </w:t>
      </w:r>
      <w:r w:rsidRPr="00FE3342">
        <w:rPr>
          <w:rFonts w:ascii="GHEA Grapalat" w:hAnsi="GHEA Grapalat"/>
          <w:u w:val="single"/>
          <w:lang w:val="es-ES"/>
        </w:rPr>
        <w:tab/>
      </w:r>
      <w:r w:rsidRPr="00FE3342">
        <w:rPr>
          <w:rFonts w:ascii="GHEA Grapalat" w:hAnsi="GHEA Grapalat"/>
          <w:u w:val="single"/>
          <w:lang w:val="es-ES"/>
        </w:rPr>
        <w:tab/>
        <w:t xml:space="preserve">       </w:t>
      </w:r>
      <w:r w:rsidRPr="00FE3342">
        <w:rPr>
          <w:rFonts w:ascii="GHEA Grapalat" w:hAnsi="GHEA Grapalat"/>
          <w:lang w:val="es-ES"/>
        </w:rPr>
        <w:t xml:space="preserve"> </w:t>
      </w:r>
      <w:r w:rsidRPr="00FE3342">
        <w:rPr>
          <w:rFonts w:ascii="GHEA Grapalat" w:hAnsi="GHEA Grapalat"/>
        </w:rPr>
        <w:t>з</w:t>
      </w:r>
      <w:r w:rsidRPr="00FE3342">
        <w:rPr>
          <w:rFonts w:ascii="GHEA Grapalat" w:hAnsi="GHEA Grapalat" w:cs="Sylfaen"/>
          <w:sz w:val="20"/>
          <w:szCs w:val="20"/>
        </w:rPr>
        <w:t>аявляет, что</w:t>
      </w:r>
      <w:r w:rsidRPr="00FE3342">
        <w:rPr>
          <w:rFonts w:ascii="GHEA Grapalat" w:hAnsi="GHEA Grapalat" w:cs="Arial"/>
          <w:sz w:val="20"/>
          <w:szCs w:val="20"/>
        </w:rPr>
        <w:t>:</w:t>
      </w:r>
      <w:r w:rsidRPr="00FE3342">
        <w:rPr>
          <w:rFonts w:ascii="GHEA Grapalat" w:hAnsi="GHEA Grapalat" w:cs="Arial"/>
          <w:sz w:val="20"/>
          <w:szCs w:val="20"/>
          <w:lang w:val="es-ES"/>
        </w:rPr>
        <w:t xml:space="preserve">  </w:t>
      </w:r>
    </w:p>
    <w:p w14:paraId="674EC701" w14:textId="77777777" w:rsidR="0087380F" w:rsidRPr="00FE3342" w:rsidRDefault="0087380F" w:rsidP="0087380F">
      <w:pPr>
        <w:rPr>
          <w:rFonts w:ascii="GHEA Grapalat" w:hAnsi="GHEA Grapalat" w:cs="Arial"/>
          <w:vertAlign w:val="superscript"/>
          <w:lang w:val="es-ES"/>
        </w:rPr>
      </w:pPr>
      <w:r w:rsidRPr="00FE3342">
        <w:rPr>
          <w:rFonts w:ascii="GHEA Grapalat" w:hAnsi="GHEA Grapalat"/>
          <w:vertAlign w:val="superscript"/>
          <w:lang w:val="es-ES"/>
        </w:rPr>
        <w:t xml:space="preserve">               </w:t>
      </w:r>
      <w:r w:rsidRPr="00FE3342">
        <w:rPr>
          <w:rFonts w:ascii="GHEA Grapalat" w:hAnsi="GHEA Grapalat"/>
          <w:lang w:val="es-ES"/>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финансового агента</w:t>
      </w:r>
    </w:p>
    <w:p w14:paraId="54355637" w14:textId="77777777" w:rsidR="0087380F" w:rsidRPr="00FE3342" w:rsidRDefault="0087380F" w:rsidP="0087380F">
      <w:pPr>
        <w:rPr>
          <w:rFonts w:ascii="GHEA Grapalat" w:hAnsi="GHEA Grapalat"/>
          <w:vertAlign w:val="superscript"/>
          <w:lang w:val="es-ES"/>
        </w:rPr>
      </w:pPr>
    </w:p>
    <w:p w14:paraId="1D39688E" w14:textId="77777777" w:rsidR="0087380F" w:rsidRPr="00FE3342" w:rsidRDefault="0087380F" w:rsidP="0087380F">
      <w:pPr>
        <w:pStyle w:val="ListParagraph"/>
        <w:numPr>
          <w:ilvl w:val="0"/>
          <w:numId w:val="41"/>
        </w:numPr>
        <w:contextualSpacing/>
        <w:jc w:val="both"/>
        <w:rPr>
          <w:rFonts w:ascii="GHEA Grapalat" w:hAnsi="GHEA Grapalat"/>
          <w:u w:val="single"/>
          <w:lang w:val="es-ES"/>
        </w:rPr>
      </w:pPr>
      <w:r w:rsidRPr="0087380F">
        <w:rPr>
          <w:rFonts w:ascii="GHEA Grapalat" w:hAnsi="GHEA Grapalat"/>
          <w:sz w:val="20"/>
          <w:szCs w:val="20"/>
          <w:lang w:val="ru-RU"/>
        </w:rPr>
        <w:t>В рамках заключенного между</w:t>
      </w:r>
      <w:r w:rsidRPr="0087380F">
        <w:rPr>
          <w:rFonts w:ascii="GHEA Grapalat" w:hAnsi="GHEA Grapalat"/>
          <w:lang w:val="ru-RU"/>
        </w:rPr>
        <w:t xml:space="preserve">   ----------------------</w:t>
      </w:r>
      <w:r w:rsidRPr="00FE3342">
        <w:rPr>
          <w:rFonts w:ascii="GHEA Grapalat" w:hAnsi="GHEA Grapalat"/>
          <w:lang w:val="hy-AM"/>
        </w:rPr>
        <w:t xml:space="preserve"> </w:t>
      </w:r>
      <w:r w:rsidRPr="0087380F">
        <w:rPr>
          <w:rFonts w:ascii="GHEA Grapalat" w:hAnsi="GHEA Grapalat"/>
          <w:sz w:val="20"/>
          <w:szCs w:val="20"/>
          <w:lang w:val="ru-RU"/>
        </w:rPr>
        <w:t>- ом   и</w:t>
      </w:r>
      <w:r w:rsidRPr="0087380F">
        <w:rPr>
          <w:rFonts w:ascii="GHEA Grapalat" w:hAnsi="GHEA Grapalat"/>
          <w:lang w:val="ru-RU"/>
        </w:rPr>
        <w:t xml:space="preserve"> ---------------------------- </w:t>
      </w:r>
      <w:r w:rsidRPr="0087380F">
        <w:rPr>
          <w:rFonts w:ascii="GHEA Grapalat" w:hAnsi="GHEA Grapalat"/>
          <w:sz w:val="20"/>
          <w:szCs w:val="20"/>
          <w:lang w:val="ru-RU"/>
        </w:rPr>
        <w:t>-ом</w:t>
      </w:r>
      <w:r w:rsidRPr="0087380F">
        <w:rPr>
          <w:rFonts w:ascii="GHEA Grapalat" w:hAnsi="GHEA Grapalat"/>
          <w:lang w:val="ru-RU"/>
        </w:rPr>
        <w:t xml:space="preserve">                              </w:t>
      </w:r>
    </w:p>
    <w:p w14:paraId="3E6CCAA1" w14:textId="77777777" w:rsidR="0087380F" w:rsidRPr="00FE3342" w:rsidRDefault="0087380F" w:rsidP="0087380F">
      <w:pPr>
        <w:rPr>
          <w:rFonts w:ascii="GHEA Grapalat" w:hAnsi="GHEA Grapalat" w:cs="Sylfaen"/>
          <w:vertAlign w:val="superscript"/>
        </w:rPr>
      </w:pPr>
      <w:r w:rsidRPr="00FE3342">
        <w:rPr>
          <w:rFonts w:ascii="GHEA Grapalat" w:hAnsi="GHEA Grapalat" w:cs="Sylfaen"/>
          <w:vertAlign w:val="superscript"/>
          <w:lang w:val="es-ES"/>
        </w:rPr>
        <w:t xml:space="preserve">                                                                                     </w:t>
      </w:r>
      <w:r w:rsidRPr="00FE3342">
        <w:rPr>
          <w:rFonts w:ascii="GHEA Grapalat" w:hAnsi="GHEA Grapalat" w:cs="Sylfaen"/>
          <w:vertAlign w:val="superscript"/>
        </w:rPr>
        <w:t xml:space="preserve">      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покупателя</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 xml:space="preserve">                      </w:t>
      </w:r>
      <w:r w:rsidRPr="00FE3342">
        <w:rPr>
          <w:rFonts w:ascii="GHEA Grapalat" w:hAnsi="GHEA Grapalat" w:cs="Sylfaen"/>
          <w:vertAlign w:val="superscript"/>
          <w:lang w:val="hy-AM"/>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продавца</w:t>
      </w:r>
    </w:p>
    <w:p w14:paraId="6EA6616B" w14:textId="77777777" w:rsidR="0087380F" w:rsidRPr="00FE3342" w:rsidRDefault="0087380F" w:rsidP="0087380F">
      <w:pPr>
        <w:rPr>
          <w:rFonts w:ascii="GHEA Grapalat" w:hAnsi="GHEA Grapalat" w:cs="Sylfaen"/>
          <w:vertAlign w:val="superscript"/>
        </w:rPr>
      </w:pPr>
      <w:r w:rsidRPr="00FE3342">
        <w:rPr>
          <w:rFonts w:ascii="GHEA Grapalat" w:hAnsi="GHEA Grapalat" w:cs="Sylfaen"/>
          <w:sz w:val="20"/>
          <w:szCs w:val="20"/>
          <w:lang w:val="es-ES"/>
        </w:rPr>
        <w:t xml:space="preserve">   «--»</w:t>
      </w:r>
      <w:r w:rsidRPr="00FE3342">
        <w:rPr>
          <w:rFonts w:ascii="GHEA Grapalat" w:hAnsi="GHEA Grapalat" w:cs="Sylfaen"/>
          <w:sz w:val="20"/>
          <w:szCs w:val="20"/>
        </w:rPr>
        <w:t xml:space="preserve"> </w:t>
      </w:r>
      <w:r w:rsidRPr="00FE3342">
        <w:rPr>
          <w:rFonts w:ascii="GHEA Grapalat" w:hAnsi="GHEA Grapalat" w:cs="Sylfaen"/>
          <w:sz w:val="20"/>
          <w:szCs w:val="20"/>
          <w:lang w:val="es-ES"/>
        </w:rPr>
        <w:t>20</w:t>
      </w:r>
      <w:r w:rsidRPr="00FE3342">
        <w:rPr>
          <w:rFonts w:ascii="GHEA Grapalat" w:hAnsi="GHEA Grapalat" w:cs="Sylfaen"/>
          <w:sz w:val="20"/>
          <w:szCs w:val="20"/>
        </w:rPr>
        <w:t>г</w:t>
      </w:r>
      <w:r w:rsidRPr="00FE3342">
        <w:rPr>
          <w:rFonts w:ascii="GHEA Grapalat" w:hAnsi="GHEA Grapalat" w:cs="Sylfaen"/>
          <w:sz w:val="20"/>
          <w:szCs w:val="20"/>
          <w:lang w:val="es-ES"/>
        </w:rPr>
        <w:t>.</w:t>
      </w:r>
      <w:r w:rsidRPr="00FE3342">
        <w:rPr>
          <w:rFonts w:ascii="GHEA Grapalat" w:hAnsi="GHEA Grapalat" w:cs="Sylfaen"/>
          <w:sz w:val="20"/>
          <w:szCs w:val="20"/>
        </w:rPr>
        <w:t xml:space="preserve">договора под кодом </w:t>
      </w:r>
      <w:r w:rsidRPr="00FE3342">
        <w:rPr>
          <w:rFonts w:ascii="GHEA Grapalat" w:hAnsi="GHEA Grapalat" w:cs="Sylfaen"/>
          <w:sz w:val="20"/>
          <w:szCs w:val="20"/>
          <w:lang w:val="es-ES"/>
        </w:rPr>
        <w:t xml:space="preserve"> </w:t>
      </w:r>
      <w:r w:rsidRPr="00FE3342">
        <w:rPr>
          <w:rFonts w:ascii="GHEA Grapalat" w:hAnsi="GHEA Grapalat"/>
          <w:i/>
          <w:sz w:val="20"/>
          <w:szCs w:val="20"/>
          <w:lang w:val="af-ZA"/>
        </w:rPr>
        <w:t>___</w:t>
      </w:r>
      <w:r w:rsidRPr="00FE3342">
        <w:rPr>
          <w:rFonts w:ascii="GHEA Grapalat" w:hAnsi="GHEA Grapalat" w:cs="Arial"/>
          <w:i/>
          <w:sz w:val="20"/>
          <w:szCs w:val="20"/>
          <w:shd w:val="clear" w:color="auto" w:fill="FFFFFF"/>
          <w:lang w:val="hy-AM"/>
        </w:rPr>
        <w:t>«________»</w:t>
      </w:r>
      <w:r w:rsidRPr="00FE3342">
        <w:rPr>
          <w:rFonts w:ascii="GHEA Grapalat" w:hAnsi="GHEA Grapalat"/>
          <w:i/>
          <w:sz w:val="20"/>
          <w:szCs w:val="20"/>
          <w:u w:val="single"/>
        </w:rPr>
        <w:t xml:space="preserve">__ </w:t>
      </w:r>
      <w:r w:rsidRPr="00FE3342">
        <w:rPr>
          <w:rFonts w:ascii="GHEA Grapalat" w:hAnsi="GHEA Grapalat"/>
          <w:sz w:val="20"/>
          <w:szCs w:val="20"/>
        </w:rPr>
        <w:t>(</w:t>
      </w:r>
      <w:r w:rsidRPr="00FE3342">
        <w:rPr>
          <w:rFonts w:ascii="GHEA Grapalat" w:hAnsi="GHEA Grapalat" w:cs="Sylfaen"/>
          <w:sz w:val="20"/>
          <w:szCs w:val="20"/>
        </w:rPr>
        <w:t>далее-Договор</w:t>
      </w:r>
      <w:r w:rsidRPr="00FE3342">
        <w:rPr>
          <w:rFonts w:ascii="GHEA Grapalat" w:hAnsi="GHEA Grapalat" w:cs="Sylfaen"/>
          <w:sz w:val="20"/>
          <w:szCs w:val="20"/>
          <w:lang w:val="es-ES"/>
        </w:rPr>
        <w:t>)</w:t>
      </w:r>
      <w:r w:rsidRPr="00FE3342">
        <w:rPr>
          <w:rFonts w:ascii="GHEA Grapalat" w:hAnsi="GHEA Grapalat" w:cs="Sylfaen"/>
          <w:sz w:val="20"/>
          <w:szCs w:val="20"/>
        </w:rPr>
        <w:t xml:space="preserve">, между мной </w:t>
      </w:r>
      <w:r w:rsidRPr="00FE3342">
        <w:rPr>
          <w:rFonts w:ascii="GHEA Grapalat" w:hAnsi="GHEA Grapalat" w:cs="Sylfaen"/>
          <w:sz w:val="20"/>
          <w:szCs w:val="20"/>
          <w:lang w:val="hy-AM"/>
        </w:rPr>
        <w:t xml:space="preserve"> </w:t>
      </w:r>
      <w:r w:rsidRPr="00FE3342">
        <w:rPr>
          <w:rFonts w:ascii="GHEA Grapalat" w:hAnsi="GHEA Grapalat" w:cs="Sylfaen"/>
          <w:sz w:val="20"/>
          <w:szCs w:val="20"/>
        </w:rPr>
        <w:t>и ------------------------- - ом</w:t>
      </w:r>
    </w:p>
    <w:p w14:paraId="7FF44B64" w14:textId="77777777" w:rsidR="0087380F" w:rsidRPr="00FE3342" w:rsidRDefault="0087380F" w:rsidP="0087380F">
      <w:pPr>
        <w:rPr>
          <w:rFonts w:ascii="GHEA Grapalat" w:hAnsi="GHEA Grapalat"/>
          <w:u w:val="single"/>
          <w:lang w:val="es-ES"/>
        </w:rPr>
      </w:pPr>
      <w:r w:rsidRPr="00FE3342">
        <w:rPr>
          <w:rFonts w:ascii="GHEA Grapalat" w:hAnsi="GHEA Grapalat" w:cs="Sylfaen"/>
          <w:vertAlign w:val="superscript"/>
        </w:rPr>
        <w:t xml:space="preserve">                                                                                                                                                               </w:t>
      </w:r>
      <w:r w:rsidRPr="00FE3342">
        <w:rPr>
          <w:rFonts w:ascii="GHEA Grapalat" w:hAnsi="GHEA Grapalat" w:cs="Sylfaen"/>
          <w:vertAlign w:val="superscript"/>
          <w:lang w:val="hy-AM"/>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продавца</w:t>
      </w:r>
    </w:p>
    <w:p w14:paraId="59FD2F8A" w14:textId="77777777" w:rsidR="0087380F" w:rsidRPr="00FE3342" w:rsidRDefault="0087380F" w:rsidP="0087380F">
      <w:pPr>
        <w:ind w:firstLine="709"/>
        <w:rPr>
          <w:rFonts w:ascii="GHEA Grapalat" w:hAnsi="GHEA Grapalat" w:cs="Sylfaen"/>
          <w:sz w:val="20"/>
          <w:szCs w:val="20"/>
          <w:lang w:val="es-ES"/>
        </w:rPr>
      </w:pPr>
      <w:r w:rsidRPr="00FE3342">
        <w:rPr>
          <w:rFonts w:ascii="GHEA Grapalat" w:hAnsi="GHEA Grapalat"/>
          <w:u w:val="single"/>
          <w:lang w:val="es-ES"/>
        </w:rPr>
        <w:tab/>
      </w:r>
      <w:r w:rsidRPr="00FE3342">
        <w:rPr>
          <w:rFonts w:ascii="GHEA Grapalat" w:hAnsi="GHEA Grapalat" w:cs="Sylfaen"/>
          <w:sz w:val="20"/>
          <w:szCs w:val="20"/>
          <w:lang w:val="es-ES"/>
        </w:rPr>
        <w:t xml:space="preserve"> «--»   20  </w:t>
      </w:r>
      <w:r w:rsidRPr="00FE3342">
        <w:rPr>
          <w:rFonts w:ascii="GHEA Grapalat" w:hAnsi="GHEA Grapalat" w:cs="Sylfaen"/>
          <w:sz w:val="20"/>
          <w:szCs w:val="20"/>
        </w:rPr>
        <w:t xml:space="preserve">года </w:t>
      </w:r>
      <w:r w:rsidRPr="00FE3342">
        <w:rPr>
          <w:rFonts w:ascii="GHEA Grapalat" w:hAnsi="GHEA Grapalat" w:cs="Sylfaen"/>
          <w:sz w:val="20"/>
          <w:szCs w:val="20"/>
          <w:lang w:val="es-ES"/>
        </w:rPr>
        <w:t xml:space="preserve"> </w:t>
      </w:r>
      <w:r w:rsidRPr="00FE3342">
        <w:rPr>
          <w:rFonts w:ascii="GHEA Grapalat" w:hAnsi="GHEA Grapalat"/>
          <w:sz w:val="20"/>
          <w:szCs w:val="20"/>
        </w:rPr>
        <w:t>заключен</w:t>
      </w:r>
      <w:r w:rsidRPr="00FE3342">
        <w:rPr>
          <w:rFonts w:ascii="GHEA Grapalat" w:hAnsi="GHEA Grapalat" w:cs="Sylfaen"/>
          <w:sz w:val="20"/>
          <w:szCs w:val="20"/>
          <w:lang w:val="es-ES"/>
        </w:rPr>
        <w:t xml:space="preserve"> </w:t>
      </w:r>
      <w:r w:rsidRPr="00FE3342">
        <w:rPr>
          <w:rFonts w:ascii="GHEA Grapalat" w:hAnsi="GHEA Grapalat" w:cs="Sylfaen"/>
          <w:sz w:val="20"/>
          <w:szCs w:val="20"/>
        </w:rPr>
        <w:t xml:space="preserve">договор факторинга под кодом </w:t>
      </w:r>
      <w:r w:rsidRPr="00FE3342">
        <w:rPr>
          <w:rFonts w:ascii="GHEA Grapalat" w:hAnsi="GHEA Grapalat"/>
          <w:lang w:val="es-ES"/>
        </w:rPr>
        <w:t>«</w:t>
      </w:r>
      <w:r w:rsidRPr="00FE3342">
        <w:rPr>
          <w:rFonts w:ascii="GHEA Grapalat" w:hAnsi="GHEA Grapalat"/>
          <w:sz w:val="20"/>
          <w:szCs w:val="20"/>
          <w:lang w:val="es-ES"/>
        </w:rPr>
        <w:t>---</w:t>
      </w:r>
      <w:r w:rsidRPr="00FE3342">
        <w:rPr>
          <w:rFonts w:ascii="GHEA Grapalat" w:hAnsi="GHEA Grapalat" w:cs="Sylfaen"/>
          <w:sz w:val="20"/>
          <w:szCs w:val="20"/>
          <w:lang w:val="es-ES"/>
        </w:rPr>
        <w:t>------------------</w:t>
      </w:r>
      <w:r w:rsidRPr="00FE3342">
        <w:rPr>
          <w:rFonts w:ascii="GHEA Grapalat" w:hAnsi="GHEA Grapalat"/>
          <w:lang w:val="es-ES"/>
        </w:rPr>
        <w:t>»</w:t>
      </w:r>
      <w:r w:rsidRPr="00FE3342">
        <w:rPr>
          <w:rFonts w:ascii="GHEA Grapalat" w:hAnsi="GHEA Grapalat"/>
        </w:rPr>
        <w:t>.</w:t>
      </w:r>
      <w:r w:rsidRPr="00FE3342">
        <w:rPr>
          <w:rFonts w:ascii="GHEA Grapalat" w:hAnsi="GHEA Grapalat" w:cs="Sylfaen"/>
          <w:sz w:val="20"/>
          <w:szCs w:val="20"/>
          <w:lang w:val="es-ES"/>
        </w:rPr>
        <w:t xml:space="preserve"> </w:t>
      </w:r>
    </w:p>
    <w:p w14:paraId="6115B6D8" w14:textId="77777777" w:rsidR="0087380F" w:rsidRPr="00FE3342" w:rsidRDefault="0087380F" w:rsidP="0087380F">
      <w:pPr>
        <w:rPr>
          <w:rFonts w:ascii="GHEA Grapalat" w:hAnsi="GHEA Grapalat" w:cs="Sylfaen"/>
          <w:sz w:val="20"/>
          <w:szCs w:val="20"/>
          <w:lang w:val="es-ES"/>
        </w:rPr>
      </w:pPr>
    </w:p>
    <w:p w14:paraId="19146406" w14:textId="77777777" w:rsidR="0087380F" w:rsidRPr="0087380F" w:rsidRDefault="0087380F" w:rsidP="0087380F">
      <w:pPr>
        <w:pStyle w:val="ListParagraph"/>
        <w:numPr>
          <w:ilvl w:val="0"/>
          <w:numId w:val="41"/>
        </w:numPr>
        <w:contextualSpacing/>
        <w:jc w:val="both"/>
        <w:rPr>
          <w:rFonts w:ascii="GHEA Grapalat" w:hAnsi="GHEA Grapalat" w:cs="Sylfaen"/>
          <w:sz w:val="20"/>
          <w:szCs w:val="20"/>
          <w:lang w:val="ru-RU"/>
        </w:rPr>
      </w:pPr>
      <w:r w:rsidRPr="0087380F">
        <w:rPr>
          <w:rFonts w:ascii="GHEA Grapalat" w:hAnsi="GHEA Grapalat" w:cs="Sylfaen"/>
          <w:sz w:val="20"/>
          <w:szCs w:val="20"/>
          <w:lang w:val="ru-RU"/>
        </w:rPr>
        <w:t>Согласен с условиями изложенными в пункте 8.12 .</w:t>
      </w:r>
    </w:p>
    <w:p w14:paraId="3E4DEEB4" w14:textId="77777777" w:rsidR="0087380F" w:rsidRPr="00FE3342" w:rsidRDefault="0087380F" w:rsidP="0087380F">
      <w:pPr>
        <w:jc w:val="center"/>
        <w:rPr>
          <w:rFonts w:ascii="GHEA Grapalat" w:hAnsi="GHEA Grapalat" w:cs="GHEA Grapalat"/>
          <w:lang w:val="es-ES"/>
        </w:rPr>
      </w:pPr>
    </w:p>
    <w:p w14:paraId="4ECB55E4" w14:textId="77777777" w:rsidR="0087380F" w:rsidRPr="00FE3342" w:rsidRDefault="0087380F" w:rsidP="0087380F">
      <w:pPr>
        <w:jc w:val="center"/>
        <w:rPr>
          <w:rFonts w:ascii="GHEA Grapalat" w:hAnsi="GHEA Grapalat" w:cs="Sylfaen"/>
          <w:b/>
          <w:lang w:val="es-ES"/>
        </w:rPr>
      </w:pPr>
    </w:p>
    <w:p w14:paraId="69AAF83F" w14:textId="77777777" w:rsidR="0087380F" w:rsidRPr="00FE3342" w:rsidRDefault="0087380F" w:rsidP="0087380F">
      <w:pPr>
        <w:ind w:left="720" w:firstLine="720"/>
        <w:rPr>
          <w:rFonts w:ascii="GHEA Grapalat" w:hAnsi="GHEA Grapalat"/>
          <w:sz w:val="20"/>
          <w:lang w:val="hy-AM"/>
        </w:rPr>
      </w:pPr>
      <w:r w:rsidRPr="00FE3342">
        <w:rPr>
          <w:rFonts w:ascii="GHEA Grapalat" w:hAnsi="GHEA Grapalat"/>
          <w:sz w:val="20"/>
          <w:lang w:val="es-ES"/>
        </w:rPr>
        <w:t xml:space="preserve">     </w:t>
      </w:r>
      <w:r w:rsidRPr="00FE3342">
        <w:rPr>
          <w:rFonts w:ascii="GHEA Grapalat" w:hAnsi="GHEA Grapalat"/>
          <w:sz w:val="20"/>
          <w:lang w:val="hy-AM"/>
        </w:rPr>
        <w:t xml:space="preserve">___________________________________________ </w:t>
      </w:r>
      <w:r w:rsidRPr="00FE3342">
        <w:rPr>
          <w:rFonts w:ascii="GHEA Grapalat" w:hAnsi="GHEA Grapalat"/>
          <w:sz w:val="20"/>
          <w:lang w:val="hy-AM"/>
        </w:rPr>
        <w:tab/>
        <w:t xml:space="preserve">        </w:t>
      </w:r>
      <w:r w:rsidRPr="00FE3342">
        <w:rPr>
          <w:rFonts w:ascii="GHEA Grapalat" w:hAnsi="GHEA Grapalat"/>
          <w:sz w:val="20"/>
          <w:lang w:val="es-ES"/>
        </w:rPr>
        <w:t xml:space="preserve">      </w:t>
      </w:r>
      <w:r w:rsidRPr="00FE3342">
        <w:rPr>
          <w:rFonts w:ascii="GHEA Grapalat" w:hAnsi="GHEA Grapalat"/>
          <w:sz w:val="20"/>
          <w:lang w:val="hy-AM"/>
        </w:rPr>
        <w:t xml:space="preserve">_____________ </w:t>
      </w:r>
    </w:p>
    <w:p w14:paraId="5F0282B8" w14:textId="77777777" w:rsidR="0087380F" w:rsidRPr="00FE3342" w:rsidRDefault="0087380F" w:rsidP="0087380F">
      <w:pPr>
        <w:rPr>
          <w:rFonts w:ascii="GHEA Grapalat" w:hAnsi="GHEA Grapalat"/>
          <w:sz w:val="20"/>
          <w:vertAlign w:val="superscript"/>
          <w:lang w:val="hy-AM"/>
        </w:rPr>
      </w:pPr>
      <w:r w:rsidRPr="00FE3342">
        <w:rPr>
          <w:rFonts w:ascii="GHEA Grapalat" w:hAnsi="GHEA Grapalat"/>
          <w:sz w:val="20"/>
          <w:vertAlign w:val="superscript"/>
        </w:rPr>
        <w:t xml:space="preserve">                                                </w:t>
      </w:r>
      <w:r w:rsidRPr="00FE3342">
        <w:rPr>
          <w:rFonts w:ascii="GHEA Grapalat" w:hAnsi="GHEA Grapalat"/>
          <w:sz w:val="20"/>
          <w:vertAlign w:val="superscript"/>
          <w:lang w:val="hy-AM"/>
        </w:rPr>
        <w:t>название финансового агента (должность руководителя, имя, фамилия)</w:t>
      </w:r>
      <w:r w:rsidRPr="00FE3342">
        <w:rPr>
          <w:rFonts w:ascii="GHEA Grapalat" w:hAnsi="GHEA Grapalat"/>
          <w:sz w:val="20"/>
          <w:vertAlign w:val="superscript"/>
        </w:rPr>
        <w:t xml:space="preserve">                                                         подпись</w:t>
      </w:r>
      <w:r w:rsidRPr="00FE3342">
        <w:rPr>
          <w:rFonts w:ascii="GHEA Grapalat" w:hAnsi="GHEA Grapalat"/>
          <w:sz w:val="20"/>
          <w:vertAlign w:val="superscript"/>
          <w:lang w:val="hy-AM"/>
        </w:rPr>
        <w:t xml:space="preserve">                                                                                                                                                                                                                       </w:t>
      </w:r>
    </w:p>
    <w:p w14:paraId="7E5DB404" w14:textId="77777777" w:rsidR="0087380F" w:rsidRPr="00FE3342" w:rsidRDefault="0087380F" w:rsidP="0087380F">
      <w:pPr>
        <w:jc w:val="right"/>
        <w:rPr>
          <w:rFonts w:ascii="GHEA Grapalat" w:hAnsi="GHEA Grapalat"/>
          <w:sz w:val="20"/>
          <w:lang w:val="hy-AM"/>
        </w:rPr>
      </w:pPr>
      <w:r w:rsidRPr="00FE3342">
        <w:rPr>
          <w:rFonts w:ascii="GHEA Grapalat" w:hAnsi="GHEA Grapalat"/>
          <w:sz w:val="20"/>
          <w:lang w:val="hy-AM"/>
        </w:rPr>
        <w:t xml:space="preserve">    </w:t>
      </w:r>
    </w:p>
    <w:p w14:paraId="6BD00239" w14:textId="77777777" w:rsidR="0087380F" w:rsidRPr="00FE3342" w:rsidRDefault="0087380F" w:rsidP="0087380F">
      <w:pPr>
        <w:jc w:val="center"/>
        <w:rPr>
          <w:rFonts w:ascii="GHEA Grapalat" w:hAnsi="GHEA Grapalat" w:cs="Sylfaen"/>
          <w:sz w:val="16"/>
          <w:szCs w:val="16"/>
          <w:lang w:val="es-ES"/>
        </w:rPr>
      </w:pPr>
      <w:r w:rsidRPr="00FE3342">
        <w:rPr>
          <w:rFonts w:ascii="GHEA Grapalat" w:hAnsi="GHEA Grapalat"/>
          <w:sz w:val="16"/>
          <w:szCs w:val="16"/>
        </w:rPr>
        <w:t xml:space="preserve">                                                                                                      М. П.</w:t>
      </w:r>
      <w:r w:rsidRPr="00FE3342">
        <w:rPr>
          <w:rFonts w:ascii="GHEA Grapalat" w:hAnsi="GHEA Grapalat" w:cs="Sylfaen"/>
          <w:sz w:val="16"/>
          <w:szCs w:val="16"/>
          <w:lang w:val="es-ES"/>
        </w:rPr>
        <w:t xml:space="preserve"> (</w:t>
      </w:r>
      <w:r w:rsidRPr="00FE3342">
        <w:rPr>
          <w:rFonts w:ascii="GHEA Grapalat" w:hAnsi="GHEA Grapalat" w:cs="Sylfaen"/>
          <w:sz w:val="16"/>
          <w:szCs w:val="16"/>
        </w:rPr>
        <w:t>при наличии</w:t>
      </w:r>
      <w:r w:rsidRPr="00FE3342">
        <w:rPr>
          <w:rFonts w:ascii="GHEA Grapalat" w:hAnsi="GHEA Grapalat" w:cs="Sylfaen"/>
          <w:sz w:val="16"/>
          <w:szCs w:val="16"/>
          <w:lang w:val="es-ES"/>
        </w:rPr>
        <w:t>)</w:t>
      </w:r>
    </w:p>
    <w:p w14:paraId="25F23FD1" w14:textId="77777777" w:rsidR="0087380F" w:rsidRPr="00FE3342" w:rsidRDefault="0087380F" w:rsidP="0087380F">
      <w:pPr>
        <w:jc w:val="center"/>
        <w:rPr>
          <w:rFonts w:ascii="GHEA Grapalat" w:hAnsi="GHEA Grapalat" w:cs="Sylfaen"/>
          <w:sz w:val="16"/>
          <w:szCs w:val="16"/>
          <w:lang w:val="es-ES"/>
        </w:rPr>
      </w:pPr>
      <w:r w:rsidRPr="00FE3342">
        <w:rPr>
          <w:rFonts w:ascii="GHEA Grapalat" w:hAnsi="GHEA Grapalat" w:cs="Sylfaen"/>
          <w:sz w:val="16"/>
          <w:szCs w:val="16"/>
          <w:lang w:val="es-ES"/>
        </w:rPr>
        <w:t xml:space="preserve">                                               </w:t>
      </w:r>
    </w:p>
    <w:p w14:paraId="5986F92F" w14:textId="77777777" w:rsidR="0087380F" w:rsidRPr="00FE3342" w:rsidRDefault="0087380F" w:rsidP="0087380F">
      <w:pPr>
        <w:jc w:val="center"/>
        <w:rPr>
          <w:rFonts w:ascii="GHEA Grapalat" w:hAnsi="GHEA Grapalat" w:cs="Sylfaen"/>
          <w:sz w:val="16"/>
          <w:szCs w:val="16"/>
          <w:lang w:val="es-ES"/>
        </w:rPr>
      </w:pPr>
    </w:p>
    <w:p w14:paraId="2A126C1F" w14:textId="77777777" w:rsidR="0087380F" w:rsidRPr="00FE3342" w:rsidRDefault="0087380F" w:rsidP="0087380F">
      <w:pPr>
        <w:jc w:val="right"/>
        <w:rPr>
          <w:rFonts w:ascii="GHEA Grapalat" w:hAnsi="GHEA Grapalat"/>
          <w:sz w:val="20"/>
          <w:lang w:val="hy-AM"/>
        </w:rPr>
      </w:pPr>
      <w:r w:rsidRPr="00FE3342">
        <w:rPr>
          <w:rFonts w:ascii="GHEA Grapalat" w:hAnsi="GHEA Grapalat" w:cs="Sylfaen"/>
          <w:sz w:val="20"/>
          <w:szCs w:val="20"/>
          <w:lang w:val="es-ES"/>
        </w:rPr>
        <w:t xml:space="preserve">«--»         20  </w:t>
      </w:r>
      <w:r w:rsidRPr="00FE3342">
        <w:rPr>
          <w:rFonts w:ascii="GHEA Grapalat" w:hAnsi="GHEA Grapalat" w:cs="Sylfaen"/>
          <w:sz w:val="20"/>
          <w:szCs w:val="20"/>
        </w:rPr>
        <w:t>г.</w:t>
      </w:r>
      <w:r w:rsidRPr="00FE3342">
        <w:rPr>
          <w:rFonts w:ascii="GHEA Grapalat" w:hAnsi="GHEA Grapalat"/>
          <w:sz w:val="20"/>
          <w:lang w:val="hy-AM"/>
        </w:rPr>
        <w:tab/>
        <w:t xml:space="preserve"> </w:t>
      </w:r>
    </w:p>
    <w:p w14:paraId="1FCAB841" w14:textId="77777777" w:rsidR="0087380F" w:rsidRPr="00C60645" w:rsidRDefault="0087380F" w:rsidP="0087380F">
      <w:pPr>
        <w:jc w:val="center"/>
        <w:rPr>
          <w:rFonts w:ascii="GHEA Grapalat" w:hAnsi="GHEA Grapalat" w:cs="Sylfaen"/>
          <w:b/>
          <w:lang w:val="es-ES"/>
        </w:rPr>
      </w:pPr>
    </w:p>
    <w:p w14:paraId="4CD95DED" w14:textId="77777777" w:rsidR="0087380F" w:rsidRDefault="0087380F" w:rsidP="005B5B3E"/>
    <w:sectPr w:rsidR="008738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63F4" w14:textId="77777777" w:rsidR="00185A92" w:rsidRDefault="00185A92" w:rsidP="005B5B3E">
      <w:r>
        <w:separator/>
      </w:r>
    </w:p>
  </w:endnote>
  <w:endnote w:type="continuationSeparator" w:id="0">
    <w:p w14:paraId="5B18C9EA" w14:textId="77777777" w:rsidR="00185A92" w:rsidRDefault="00185A92" w:rsidP="005B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07C15" w14:textId="77777777" w:rsidR="00185A92" w:rsidRDefault="00185A92" w:rsidP="005B5B3E">
      <w:r>
        <w:separator/>
      </w:r>
    </w:p>
  </w:footnote>
  <w:footnote w:type="continuationSeparator" w:id="0">
    <w:p w14:paraId="18EA82B3" w14:textId="77777777" w:rsidR="00185A92" w:rsidRDefault="00185A92" w:rsidP="005B5B3E">
      <w:r>
        <w:continuationSeparator/>
      </w:r>
    </w:p>
  </w:footnote>
  <w:footnote w:id="1">
    <w:p w14:paraId="69D1FFC1" w14:textId="77777777" w:rsidR="005B5B3E" w:rsidRDefault="005B5B3E" w:rsidP="005B5B3E">
      <w:pPr>
        <w:pStyle w:val="FootnoteText"/>
        <w:widowControl w:val="0"/>
        <w:jc w:val="both"/>
        <w:rPr>
          <w:rFonts w:ascii="GHEA Grapalat" w:hAnsi="GHEA Grapalat"/>
          <w:i/>
          <w:lang w:val="af-ZA"/>
        </w:rPr>
      </w:pPr>
      <w:r>
        <w:rPr>
          <w:rStyle w:val="FootnoteReference"/>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2B4D5C7A" w14:textId="77777777" w:rsidR="005B5B3E" w:rsidRDefault="005B5B3E" w:rsidP="005B5B3E">
      <w:pPr>
        <w:pStyle w:val="FootnoteText"/>
        <w:jc w:val="both"/>
        <w:rPr>
          <w:rFonts w:ascii="GHEA Grapalat" w:hAnsi="GHEA Grapalat"/>
          <w:i/>
        </w:rPr>
      </w:pPr>
      <w:r>
        <w:rPr>
          <w:rStyle w:val="FootnoteReference"/>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51E16DB7"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03AE490"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E5F5568" w14:textId="77777777" w:rsidR="005B5B3E" w:rsidRDefault="005B5B3E" w:rsidP="005B5B3E">
      <w:pPr>
        <w:pStyle w:val="FootnoteText"/>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7198ED1E" w14:textId="77777777" w:rsidR="005B5B3E" w:rsidRDefault="005B5B3E" w:rsidP="005B5B3E">
      <w:pPr>
        <w:pStyle w:val="FootnoteText"/>
        <w:jc w:val="both"/>
        <w:rPr>
          <w:del w:id="3" w:author="Inesa Kocharyan" w:date="2019-10-29T12:18:00Z"/>
        </w:rPr>
      </w:pPr>
      <w:r>
        <w:rPr>
          <w:rStyle w:val="FootnoteReference"/>
        </w:rPr>
        <w:t>8</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 ".</w:t>
      </w:r>
    </w:p>
  </w:footnote>
  <w:footnote w:id="4">
    <w:p w14:paraId="3D0C6F00" w14:textId="77777777" w:rsidR="005B5B3E" w:rsidRDefault="005B5B3E" w:rsidP="005B5B3E">
      <w:pPr>
        <w:pStyle w:val="FootnoteText"/>
        <w:rPr>
          <w:rFonts w:asciiTheme="minorHAnsi" w:hAnsiTheme="minorHAnsi"/>
          <w:i/>
        </w:rPr>
      </w:pPr>
      <w:r>
        <w:rPr>
          <w:rStyle w:val="FootnoteReference"/>
          <w:i/>
        </w:rPr>
        <w:t>11</w:t>
      </w:r>
      <w:r>
        <w:rPr>
          <w:i/>
        </w:rPr>
        <w:t xml:space="preserve"> </w:t>
      </w:r>
      <w:r>
        <w:rPr>
          <w:rFonts w:asciiTheme="minorHAnsi" w:hAnsiTheme="minorHAnsi"/>
          <w:i/>
        </w:rPr>
        <w:t>Устанавливается заказчиком.</w:t>
      </w:r>
    </w:p>
  </w:footnote>
  <w:footnote w:id="5">
    <w:p w14:paraId="79B38023" w14:textId="77777777" w:rsidR="005B5B3E" w:rsidRDefault="005B5B3E" w:rsidP="005B5B3E">
      <w:pPr>
        <w:pStyle w:val="FootnoteText"/>
        <w:jc w:val="both"/>
        <w:rPr>
          <w:ins w:id="13" w:author="Vardan" w:date="2020-06-02T12:53:00Z"/>
          <w:rFonts w:ascii="GHEA Grapalat" w:hAnsi="GHEA Grapalat"/>
          <w:i/>
        </w:rPr>
      </w:pPr>
      <w:r>
        <w:rPr>
          <w:rStyle w:val="FootnoteReference"/>
        </w:rPr>
        <w:t>13</w:t>
      </w:r>
      <w:r>
        <w:rPr>
          <w:rFonts w:ascii="GHEA Grapalat" w:hAnsi="GHEA Grapalat"/>
          <w:i/>
        </w:rPr>
        <w:t xml:space="preserve"> Если </w:t>
      </w:r>
    </w:p>
    <w:p w14:paraId="7647BEC4"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96E4F61"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6">
    <w:p w14:paraId="57E7FE8C" w14:textId="77777777" w:rsidR="005B5B3E" w:rsidRDefault="005B5B3E" w:rsidP="005B5B3E">
      <w:pPr>
        <w:pStyle w:val="FootnoteText"/>
        <w:jc w:val="both"/>
        <w:rPr>
          <w:rFonts w:ascii="GHEA Grapalat" w:hAnsi="GHEA Grapalat"/>
          <w:i/>
        </w:rPr>
      </w:pPr>
      <w:r>
        <w:rPr>
          <w:rStyle w:val="FootnoteReference"/>
        </w:rPr>
        <w:t>14</w:t>
      </w:r>
      <w:r>
        <w:rPr>
          <w:rFonts w:ascii="GHEA Grapalat" w:hAnsi="GHEA Grapalat"/>
          <w:i/>
        </w:rPr>
        <w:t xml:space="preserve"> Если цена закупаемого по заявке на закупку товара не превышает 25 млн. драмов РА,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7">
    <w:p w14:paraId="7A1D378B" w14:textId="77777777" w:rsidR="005B5B3E" w:rsidRDefault="005B5B3E" w:rsidP="005B5B3E">
      <w:pPr>
        <w:pStyle w:val="BodyTextIndent"/>
        <w:widowControl w:val="0"/>
        <w:spacing w:line="240" w:lineRule="auto"/>
        <w:ind w:firstLine="0"/>
        <w:jc w:val="left"/>
        <w:rPr>
          <w:rFonts w:ascii="GHEA Grapalat" w:hAnsi="GHEA Grapalat" w:cs="Times New Roman"/>
          <w:i/>
          <w:sz w:val="20"/>
          <w:u w:val="single"/>
        </w:rPr>
      </w:pPr>
      <w:r>
        <w:rPr>
          <w:rStyle w:val="FootnoteReference"/>
          <w:rFonts w:ascii="Times Armenian" w:hAnsi="Times Armenian" w:cs="Times New Roman"/>
          <w:sz w:val="20"/>
        </w:rPr>
        <w:t>15</w:t>
      </w:r>
      <w:r>
        <w:rPr>
          <w:rFonts w:ascii="Arial LatArm" w:hAnsi="Arial LatArm" w:cs="Times New Roman"/>
          <w:i/>
          <w:sz w:val="20"/>
        </w:rPr>
        <w:t xml:space="preserve"> </w:t>
      </w:r>
      <w:r>
        <w:rPr>
          <w:rFonts w:ascii="GHEA Grapalat" w:hAnsi="GHEA Grapalat" w:cs="Times New Roman"/>
          <w:i/>
          <w:sz w:val="20"/>
        </w:rPr>
        <w:t>Настоящий пункт редактируется согласно соответствующему заказчику</w:t>
      </w:r>
    </w:p>
    <w:p w14:paraId="4DE8C4E9" w14:textId="77777777" w:rsidR="005B5B3E" w:rsidRDefault="005B5B3E" w:rsidP="005B5B3E">
      <w:pPr>
        <w:pStyle w:val="FootnoteText"/>
        <w:rPr>
          <w:rFonts w:ascii="Sylfaen" w:hAnsi="Sylfaen"/>
          <w:sz w:val="18"/>
          <w:szCs w:val="18"/>
        </w:rPr>
      </w:pPr>
    </w:p>
  </w:footnote>
  <w:footnote w:id="8">
    <w:p w14:paraId="75D6EA65" w14:textId="77777777" w:rsidR="005B5B3E" w:rsidRDefault="005B5B3E" w:rsidP="005B5B3E">
      <w:pPr>
        <w:pStyle w:val="FootnoteText"/>
      </w:pPr>
      <w:r>
        <w:rPr>
          <w:rStyle w:val="FootnoteReference"/>
        </w:rPr>
        <w:t>16</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14:paraId="47AFCFA5" w14:textId="77777777" w:rsidR="005B5B3E" w:rsidRDefault="005B5B3E" w:rsidP="005B5B3E">
      <w:pPr>
        <w:pStyle w:val="FootnoteText"/>
        <w:jc w:val="both"/>
        <w:rPr>
          <w:rFonts w:ascii="GHEA Grapalat" w:hAnsi="GHEA Grapalat"/>
          <w:i/>
        </w:rPr>
      </w:pPr>
      <w:r>
        <w:rPr>
          <w:rFonts w:ascii="GHEA Grapalat" w:hAnsi="GHEA Grapalat"/>
          <w:i/>
          <w:vertAlign w:val="superscript"/>
        </w:rPr>
        <w:t>18</w:t>
      </w:r>
      <w:r>
        <w:rPr>
          <w:rFonts w:ascii="GHEA Grapalat" w:hAnsi="GHEA Grapalat"/>
          <w:i/>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EBDBA58" w14:textId="77777777" w:rsidR="005B5B3E" w:rsidRDefault="005B5B3E" w:rsidP="005B5B3E">
      <w:pPr>
        <w:jc w:val="both"/>
        <w:rPr>
          <w:rFonts w:ascii="GHEA Grapalat" w:hAnsi="GHEA Grapalat"/>
          <w:i/>
          <w:sz w:val="20"/>
          <w:szCs w:val="20"/>
        </w:rPr>
      </w:pPr>
      <w:r>
        <w:rPr>
          <w:rFonts w:ascii="GHEA Grapalat" w:hAnsi="GHEA Grapalat"/>
          <w:sz w:val="20"/>
          <w:szCs w:val="20"/>
        </w:rPr>
        <w:t>**</w:t>
      </w:r>
      <w:r>
        <w:rPr>
          <w:rFonts w:ascii="GHEA Grapalat" w:hAnsi="GHEA Grapalat"/>
          <w:i/>
          <w:sz w:val="20"/>
          <w:szCs w:val="20"/>
        </w:rPr>
        <w:t xml:space="preserve">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FA28DCD" w14:textId="77777777" w:rsidR="005B5B3E" w:rsidRDefault="005B5B3E" w:rsidP="005B5B3E">
      <w:pPr>
        <w:jc w:val="both"/>
        <w:rPr>
          <w:rFonts w:ascii="GHEA Grapalat" w:hAnsi="GHEA Grapalat"/>
          <w:i/>
          <w:sz w:val="20"/>
          <w:szCs w:val="20"/>
          <w:lang w:val="hy-AM"/>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1.3";</w:t>
      </w:r>
    </w:p>
    <w:p w14:paraId="6A269E0E" w14:textId="77777777" w:rsidR="005B5B3E" w:rsidRDefault="005B5B3E" w:rsidP="005B5B3E">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68A5BD8" w14:textId="77777777" w:rsidR="005B5B3E" w:rsidRDefault="005B5B3E" w:rsidP="005B5B3E">
      <w:pPr>
        <w:jc w:val="both"/>
      </w:pPr>
    </w:p>
    <w:p w14:paraId="64F268B9" w14:textId="77777777" w:rsidR="005B5B3E" w:rsidRDefault="005B5B3E" w:rsidP="005B5B3E">
      <w:pPr>
        <w:jc w:val="both"/>
        <w:rPr>
          <w:rFonts w:asciiTheme="minorHAnsi" w:hAnsiTheme="minorHAnsi"/>
          <w:sz w:val="20"/>
          <w:szCs w:val="20"/>
        </w:rPr>
      </w:pPr>
    </w:p>
    <w:p w14:paraId="42A879B1" w14:textId="77777777" w:rsidR="005B5B3E" w:rsidRDefault="005B5B3E" w:rsidP="005B5B3E">
      <w:pPr>
        <w:pStyle w:val="FootnoteText"/>
        <w:rPr>
          <w:rFonts w:asciiTheme="minorHAnsi" w:hAnsiTheme="minorHAnsi"/>
        </w:rPr>
      </w:pPr>
    </w:p>
  </w:footnote>
  <w:footnote w:id="10">
    <w:p w14:paraId="545158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1">
    <w:p w14:paraId="4FAF1294" w14:textId="77777777" w:rsidR="005B5B3E" w:rsidRDefault="005B5B3E" w:rsidP="005B5B3E">
      <w:pPr>
        <w:widowControl w:val="0"/>
        <w:spacing w:after="160" w:line="360" w:lineRule="auto"/>
        <w:jc w:val="both"/>
      </w:pPr>
      <w:r>
        <w:rPr>
          <w:rStyle w:val="FootnoteReference"/>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2">
    <w:p w14:paraId="0A6885C5" w14:textId="77777777" w:rsidR="005B5B3E" w:rsidRDefault="005B5B3E" w:rsidP="005B5B3E">
      <w:pPr>
        <w:widowControl w:val="0"/>
        <w:ind w:right="309"/>
        <w:jc w:val="both"/>
        <w:rPr>
          <w:rFonts w:ascii="GHEA Grapalat" w:hAnsi="GHEA Grapalat"/>
          <w:i/>
          <w:sz w:val="20"/>
          <w:szCs w:val="20"/>
          <w:lang w:val="es-ES"/>
        </w:rPr>
      </w:pPr>
      <w:r>
        <w:rPr>
          <w:rStyle w:val="FootnoteReference"/>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6E08D69" w14:textId="77777777" w:rsidR="005B5B3E" w:rsidRDefault="005B5B3E" w:rsidP="005B5B3E">
      <w:pPr>
        <w:pStyle w:val="FootnoteText"/>
        <w:rPr>
          <w:lang w:val="es-ES"/>
        </w:rPr>
      </w:pPr>
    </w:p>
  </w:footnote>
  <w:footnote w:id="13">
    <w:p w14:paraId="6E554A5B"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591277D9" w14:textId="77777777" w:rsidR="005B5B3E" w:rsidRDefault="005B5B3E" w:rsidP="005B5B3E">
      <w:pPr>
        <w:pStyle w:val="FootnoteText"/>
        <w:jc w:val="both"/>
        <w:rPr>
          <w:rFonts w:ascii="GHEA Grapalat" w:hAnsi="GHEA Grapalat"/>
        </w:rPr>
      </w:pPr>
    </w:p>
  </w:footnote>
  <w:footnote w:id="14">
    <w:p w14:paraId="348CA429" w14:textId="77777777" w:rsidR="005B5B3E" w:rsidRDefault="005B5B3E" w:rsidP="005B5B3E">
      <w:pPr>
        <w:pStyle w:val="FootnoteText"/>
        <w:jc w:val="both"/>
      </w:pPr>
    </w:p>
  </w:footnote>
  <w:footnote w:id="15">
    <w:p w14:paraId="3783199D"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3B7A7859" w14:textId="77777777" w:rsidR="005B5B3E" w:rsidRDefault="005B5B3E" w:rsidP="005B5B3E">
      <w:pPr>
        <w:pStyle w:val="FootnoteText"/>
        <w:jc w:val="both"/>
        <w:rPr>
          <w:rFonts w:ascii="GHEA Grapalat" w:hAnsi="GHEA Grapalat"/>
        </w:rPr>
      </w:pPr>
    </w:p>
  </w:footnote>
  <w:footnote w:id="16">
    <w:p w14:paraId="6467BFC7" w14:textId="77777777" w:rsidR="005B5B3E" w:rsidRDefault="005B5B3E" w:rsidP="005B5B3E">
      <w:pPr>
        <w:pStyle w:val="FootnoteText"/>
        <w:jc w:val="both"/>
      </w:pPr>
    </w:p>
  </w:footnote>
  <w:footnote w:id="17">
    <w:p w14:paraId="7B3520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8">
    <w:p w14:paraId="401EDFAB" w14:textId="77777777" w:rsidR="005B5B3E" w:rsidRDefault="005B5B3E" w:rsidP="005B5B3E">
      <w:pPr>
        <w:pStyle w:val="FootnoteText"/>
        <w:widowControl w:val="0"/>
        <w:jc w:val="both"/>
        <w:rPr>
          <w:rFonts w:ascii="GHEA Grapalat" w:hAnsi="GHEA Grapalat"/>
        </w:rPr>
      </w:pPr>
      <w:r>
        <w:rPr>
          <w:rStyle w:val="FootnoteReference"/>
          <w:rFonts w:ascii="GHEA Grapalat" w:hAnsi="GHEA Grapalat"/>
        </w:rPr>
        <w:t>*</w:t>
      </w:r>
      <w:r>
        <w:rPr>
          <w:rFonts w:ascii="GHEA Grapalat" w:hAnsi="GHEA Grapalat"/>
        </w:rPr>
        <w:t xml:space="preserve"> </w:t>
      </w:r>
      <w:r>
        <w:rPr>
          <w:rFonts w:ascii="GHEA Grapalat" w:hAnsi="GHEA Grapalat"/>
          <w:i/>
        </w:rPr>
        <w:t>Заполняется секретарем Комиссии до опубликования приглашения в бюллетене.</w:t>
      </w:r>
    </w:p>
  </w:footnote>
  <w:footnote w:id="19">
    <w:p w14:paraId="7B776DD2" w14:textId="77777777" w:rsidR="005B5B3E" w:rsidRDefault="005B5B3E" w:rsidP="005B5B3E">
      <w:pPr>
        <w:pStyle w:val="FootnoteText"/>
        <w:widowControl w:val="0"/>
        <w:jc w:val="both"/>
        <w:rPr>
          <w:lang w:val="af-ZA"/>
        </w:rPr>
      </w:pPr>
      <w:r>
        <w:rPr>
          <w:rStyle w:val="FootnoteReference"/>
        </w:rPr>
        <w:t>18</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14:paraId="2FBD152A" w14:textId="77777777" w:rsidR="005B5B3E" w:rsidRDefault="005B5B3E" w:rsidP="005B5B3E">
      <w:pPr>
        <w:pStyle w:val="FootnoteText"/>
        <w:widowControl w:val="0"/>
        <w:jc w:val="both"/>
        <w:rPr>
          <w:rFonts w:ascii="GHEA Grapalat" w:hAnsi="GHEA Grapalat"/>
          <w:i/>
        </w:rPr>
      </w:pPr>
      <w:r>
        <w:rPr>
          <w:rStyle w:val="FootnoteReference"/>
        </w:rPr>
        <w:t>19</w:t>
      </w:r>
      <w:r>
        <w:t xml:space="preserve"> </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3E1BA1D" w14:textId="77777777" w:rsidR="005B5B3E" w:rsidRDefault="005B5B3E" w:rsidP="005B5B3E">
      <w:pPr>
        <w:pStyle w:val="FootnoteText"/>
        <w:widowControl w:val="0"/>
        <w:jc w:val="both"/>
        <w:rPr>
          <w:ins w:id="16" w:author="Vardan" w:date="2022-03-24T22:44:00Z"/>
          <w:rFonts w:ascii="GHEA Grapalat" w:hAnsi="GHEA Grapalat"/>
          <w:i/>
        </w:rPr>
      </w:pPr>
    </w:p>
    <w:p w14:paraId="05AD9373" w14:textId="77777777" w:rsidR="005B5B3E" w:rsidRDefault="005B5B3E" w:rsidP="005B5B3E">
      <w:pPr>
        <w:pStyle w:val="FootnoteText"/>
        <w:widowControl w:val="0"/>
        <w:jc w:val="both"/>
        <w:rPr>
          <w:rFonts w:ascii="GHEA Grapalat" w:hAnsi="GHEA Grapalat"/>
          <w:lang w:val="hy-AM"/>
        </w:rPr>
      </w:pPr>
      <w:r>
        <w:rPr>
          <w:rFonts w:ascii="GHEA Grapalat" w:hAnsi="GHEA Grapalat"/>
          <w:vertAlign w:val="superscript"/>
        </w:rPr>
        <w:t>19,1</w:t>
      </w:r>
      <w:r>
        <w:rPr>
          <w:rFonts w:ascii="GHEA Grapalat" w:hAnsi="GHEA Grapalat"/>
        </w:rPr>
        <w:t xml:space="preserve"> </w:t>
      </w:r>
      <w:r>
        <w:rPr>
          <w:rFonts w:ascii="GHEA Grapalat" w:hAnsi="GHEA Grapalat"/>
          <w:lang w:val="hy-AM"/>
        </w:rPr>
        <w:t>В случае заказчиков, не имеющих счета в казначействе, последний абзац настоящего пункта редактируется следующим содержанием:</w:t>
      </w:r>
      <w:r>
        <w:rPr>
          <w:lang w:val="hy-AM"/>
        </w:rPr>
        <w:t xml:space="preserve"> </w:t>
      </w:r>
      <w:r>
        <w:rPr>
          <w:rFonts w:ascii="GHEA Grapalat" w:hAnsi="GHEA Grapalat"/>
          <w:lang w:val="hy-AM"/>
        </w:rPr>
        <w:t xml:space="preserve">« При этом оплата за закупку осуществляется в срок, установленный графиком </w:t>
      </w:r>
      <w:r>
        <w:rPr>
          <w:rFonts w:ascii="GHEA Grapalat" w:hAnsi="GHEA Grapalat"/>
        </w:rPr>
        <w:t>o</w:t>
      </w:r>
      <w:r>
        <w:rPr>
          <w:rFonts w:ascii="GHEA Grapalat" w:hAnsi="GHEA Grapalat"/>
          <w:lang w:val="hy-AM"/>
        </w:rPr>
        <w:t>платы настоящего Договора, в течение пяти рабочих дней.»</w:t>
      </w:r>
    </w:p>
    <w:p w14:paraId="6EFE5CFE" w14:textId="77777777" w:rsidR="005B5B3E" w:rsidRDefault="005B5B3E" w:rsidP="005B5B3E">
      <w:pPr>
        <w:pStyle w:val="FootnoteText"/>
        <w:widowControl w:val="0"/>
        <w:jc w:val="both"/>
        <w:rPr>
          <w:rFonts w:ascii="GHEA Grapalat" w:hAnsi="GHEA Grapalat"/>
          <w:lang w:val="hy-AM"/>
        </w:rPr>
      </w:pPr>
    </w:p>
    <w:p w14:paraId="2F4281A6" w14:textId="77777777" w:rsidR="005B5B3E" w:rsidRDefault="005B5B3E" w:rsidP="005B5B3E">
      <w:pPr>
        <w:pStyle w:val="FootnoteText"/>
        <w:rPr>
          <w:lang w:val="hy-AM"/>
        </w:rPr>
      </w:pPr>
    </w:p>
  </w:footnote>
  <w:footnote w:id="21">
    <w:p w14:paraId="25747D12" w14:textId="77777777" w:rsidR="005B5B3E" w:rsidRDefault="005B5B3E" w:rsidP="005B5B3E">
      <w:pPr>
        <w:pStyle w:val="FootnoteText"/>
        <w:widowControl w:val="0"/>
        <w:jc w:val="both"/>
        <w:rPr>
          <w:rFonts w:ascii="GHEA Grapalat" w:hAnsi="GHEA Grapalat"/>
          <w:lang w:val="hy-AM"/>
        </w:rPr>
      </w:pPr>
      <w:r>
        <w:rPr>
          <w:rStyle w:val="FootnoteReference"/>
        </w:rPr>
        <w:t>20</w:t>
      </w:r>
      <w:r>
        <w:t xml:space="preserve"> </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0EEE51F" w14:textId="77777777" w:rsidR="005B5B3E" w:rsidRDefault="005B5B3E" w:rsidP="005B5B3E">
      <w:pPr>
        <w:widowControl w:val="0"/>
        <w:spacing w:after="160" w:line="360" w:lineRule="auto"/>
        <w:ind w:firstLine="709"/>
        <w:jc w:val="both"/>
        <w:rPr>
          <w:rFonts w:ascii="GHEA Grapalat" w:hAnsi="GHEA Grapalat"/>
          <w:lang w:val="hy-AM"/>
        </w:rPr>
      </w:pPr>
    </w:p>
    <w:p w14:paraId="67D897F9" w14:textId="77777777" w:rsidR="005B5B3E" w:rsidRDefault="005B5B3E" w:rsidP="005B5B3E">
      <w:pPr>
        <w:pStyle w:val="FootnoteText"/>
        <w:rPr>
          <w:lang w:val="hy-AM"/>
        </w:rPr>
      </w:pPr>
    </w:p>
  </w:footnote>
  <w:footnote w:id="22">
    <w:p w14:paraId="7B4B10C2" w14:textId="77777777" w:rsidR="005B5B3E" w:rsidRDefault="005B5B3E" w:rsidP="005B5B3E">
      <w:pPr>
        <w:pStyle w:val="FootnoteText"/>
        <w:jc w:val="both"/>
        <w:rPr>
          <w:rFonts w:ascii="GHEA Grapalat" w:hAnsi="GHEA Grapalat"/>
          <w:i/>
        </w:rPr>
      </w:pPr>
      <w:r>
        <w:rPr>
          <w:rStyle w:val="FootnoteReference"/>
        </w:rPr>
        <w:t>21</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09CEDDF6" w14:textId="77777777" w:rsidR="005B5B3E" w:rsidRDefault="005B5B3E" w:rsidP="005B5B3E">
      <w:pPr>
        <w:pStyle w:val="FootnoteText"/>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025E707" w14:textId="77777777" w:rsidR="005B5B3E" w:rsidRDefault="005B5B3E" w:rsidP="005B5B3E">
      <w:pPr>
        <w:pStyle w:val="FootnoteText"/>
        <w:rPr>
          <w:lang w:val="hy-AM"/>
        </w:rPr>
      </w:pPr>
    </w:p>
  </w:footnote>
  <w:footnote w:id="23">
    <w:p w14:paraId="101A6C7C" w14:textId="77777777" w:rsidR="00181475" w:rsidRPr="00D3436F" w:rsidRDefault="00181475" w:rsidP="00181475">
      <w:pPr>
        <w:pStyle w:val="FootnoteText"/>
        <w:widowControl w:val="0"/>
        <w:jc w:val="both"/>
        <w:rPr>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F7520FC" w14:textId="77777777" w:rsidR="005B5B3E" w:rsidRDefault="005B5B3E" w:rsidP="005B5B3E">
      <w:pPr>
        <w:pStyle w:val="FootnoteText"/>
        <w:widowControl w:val="0"/>
        <w:jc w:val="both"/>
        <w:rPr>
          <w:rFonts w:ascii="GHEA Grapalat" w:hAnsi="GHEA Grapalat"/>
          <w:lang w:val="hy-AM"/>
        </w:rPr>
      </w:pPr>
      <w:r>
        <w:rPr>
          <w:rStyle w:val="FootnoteReference"/>
        </w:rPr>
        <w:t>24</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B7F4181" w14:textId="77777777" w:rsidR="005B5B3E" w:rsidRDefault="005B5B3E" w:rsidP="005B5B3E">
      <w:pPr>
        <w:pStyle w:val="FootnoteText"/>
        <w:rPr>
          <w:lang w:val="hy-AM"/>
        </w:rPr>
      </w:pPr>
    </w:p>
  </w:footnote>
  <w:footnote w:id="25">
    <w:p w14:paraId="3C00E986" w14:textId="77777777" w:rsidR="005B5B3E" w:rsidRDefault="005B5B3E" w:rsidP="005B5B3E">
      <w:pPr>
        <w:pStyle w:val="FootnoteText"/>
        <w:widowControl w:val="0"/>
        <w:jc w:val="both"/>
        <w:rPr>
          <w:rFonts w:ascii="GHEA Grapalat" w:hAnsi="GHEA Grapalat"/>
          <w:lang w:val="hy-AM"/>
        </w:rPr>
      </w:pPr>
      <w:r>
        <w:rPr>
          <w:rStyle w:val="FootnoteReference"/>
        </w:rPr>
        <w:t>25</w:t>
      </w:r>
      <w: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w:t>
      </w:r>
      <w:r>
        <w:rPr>
          <w:rFonts w:ascii="GHEA Grapalat" w:hAnsi="GHEA Grapalat"/>
        </w:rPr>
        <w:t>ев</w:t>
      </w:r>
      <w:r>
        <w:rPr>
          <w:rFonts w:ascii="GHEA Grapalat" w:hAnsi="GHEA Grapalat"/>
          <w:i/>
        </w:rPr>
        <w:t>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
    <w:p w14:paraId="0A0B9698" w14:textId="77777777" w:rsidR="005B5B3E" w:rsidRDefault="005B5B3E" w:rsidP="005B5B3E">
      <w:pPr>
        <w:pStyle w:val="FootnoteText"/>
        <w:widowControl w:val="0"/>
        <w:jc w:val="both"/>
        <w:rPr>
          <w:rFonts w:ascii="GHEA Grapalat" w:hAnsi="GHEA Grapalat"/>
          <w:i/>
          <w:lang w:val="hy-AM" w:eastAsia="en-US"/>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99D01AF" w14:textId="77777777" w:rsidR="005B5B3E" w:rsidRDefault="005B5B3E" w:rsidP="005B5B3E">
      <w:pPr>
        <w:pStyle w:val="FootnoteText"/>
        <w:rPr>
          <w:lang w:val="hy-AM"/>
        </w:rPr>
      </w:pPr>
    </w:p>
  </w:footnote>
  <w:footnote w:id="26">
    <w:p w14:paraId="175686D2"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27">
    <w:p w14:paraId="6D7EDDA9" w14:textId="77777777" w:rsidR="005B5B3E" w:rsidRDefault="005B5B3E" w:rsidP="005B5B3E">
      <w:pPr>
        <w:pStyle w:val="FootnoteText"/>
        <w:widowControl w:val="0"/>
        <w:jc w:val="both"/>
        <w:rPr>
          <w:rFonts w:ascii="GHEA Grapalat" w:hAnsi="GHEA Grapalat"/>
          <w:i/>
        </w:rPr>
      </w:pPr>
      <w:r>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модели и производителя товара, то графа " товарный знак, модель и наименование производителя " исключается.</w:t>
      </w:r>
    </w:p>
    <w:p w14:paraId="370A7F27" w14:textId="77777777" w:rsidR="005B5B3E" w:rsidRDefault="005B5B3E" w:rsidP="005B5B3E">
      <w:pPr>
        <w:pStyle w:val="FootnoteText"/>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14:paraId="28BCBE3B"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Если договор заключается на основании части 6 статьи 15 Закона РА "О закупках", то в графе срок </w:t>
      </w:r>
      <w:r>
        <w:rPr>
          <w:rFonts w:ascii="GHEA Grapalat" w:hAnsi="GHEA Grapalat"/>
          <w:i/>
          <w:color w:val="000000" w:themeColor="text1"/>
        </w:rPr>
        <w:t xml:space="preserve">устанавливается в календарных днях, а его </w:t>
      </w:r>
      <w:r>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9">
    <w:p w14:paraId="6BDAA6B6" w14:textId="77777777" w:rsidR="005B5B3E" w:rsidRDefault="005B5B3E" w:rsidP="005B5B3E">
      <w:pPr>
        <w:pStyle w:val="FootnoteText"/>
        <w:widowControl w:val="0"/>
        <w:jc w:val="both"/>
      </w:pPr>
      <w:r>
        <w:rPr>
          <w:rStyle w:val="FootnoteReference"/>
        </w:rPr>
        <w:t>*</w:t>
      </w:r>
      <w:r>
        <w:t xml:space="preserve"> </w:t>
      </w:r>
      <w:r>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3E3A86AF" w14:textId="77777777" w:rsidR="005B5B3E" w:rsidRDefault="005B5B3E" w:rsidP="005B5B3E">
      <w:pPr>
        <w:widowControl w:val="0"/>
        <w:jc w:val="both"/>
        <w:rPr>
          <w:rFonts w:ascii="GHEA Grapalat" w:hAnsi="GHEA Grapalat"/>
          <w:i/>
          <w:sz w:val="20"/>
          <w:szCs w:val="20"/>
        </w:rPr>
      </w:pPr>
      <w:r>
        <w:rPr>
          <w:rStyle w:val="FootnoteReference"/>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F22FE0E"/>
    <w:lvl w:ilvl="0">
      <w:start w:val="1"/>
      <w:numFmt w:val="bullet"/>
      <w:pStyle w:val="ListBullet2"/>
      <w:lvlText w:val=""/>
      <w:lvlJc w:val="left"/>
      <w:pPr>
        <w:tabs>
          <w:tab w:val="num" w:pos="1170"/>
        </w:tabs>
        <w:ind w:left="1170" w:hanging="360"/>
      </w:pPr>
      <w:rPr>
        <w:rFonts w:ascii="Symbol" w:hAnsi="Symbol" w:hint="default"/>
      </w:rPr>
    </w:lvl>
  </w:abstractNum>
  <w:abstractNum w:abstractNumId="1" w15:restartNumberingAfterBreak="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A0D7A"/>
    <w:multiLevelType w:val="multilevel"/>
    <w:tmpl w:val="33CC5F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abstractNum w:abstractNumId="15" w15:restartNumberingAfterBreak="0">
    <w:nsid w:val="405C3A70"/>
    <w:multiLevelType w:val="hybridMultilevel"/>
    <w:tmpl w:val="4B7E831C"/>
    <w:lvl w:ilvl="0" w:tplc="AE1883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C1050C4"/>
    <w:multiLevelType w:val="hybridMultilevel"/>
    <w:tmpl w:val="9E303160"/>
    <w:lvl w:ilvl="0" w:tplc="6AA4A6D4">
      <w:start w:val="1"/>
      <w:numFmt w:val="bullet"/>
      <w:lvlText w:val=""/>
      <w:lvlJc w:val="left"/>
      <w:pPr>
        <w:ind w:left="720" w:hanging="360"/>
      </w:pPr>
      <w:rPr>
        <w:rFonts w:ascii="Symbol" w:hAnsi="Symbo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3A0237"/>
    <w:multiLevelType w:val="hybridMultilevel"/>
    <w:tmpl w:val="22F0D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AD5D85"/>
    <w:multiLevelType w:val="hybridMultilevel"/>
    <w:tmpl w:val="12D6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65129138">
    <w:abstractNumId w:val="22"/>
  </w:num>
  <w:num w:numId="2" w16cid:durableId="101269963">
    <w:abstractNumId w:val="22"/>
  </w:num>
  <w:num w:numId="3" w16cid:durableId="209004684">
    <w:abstractNumId w:val="14"/>
  </w:num>
  <w:num w:numId="4" w16cid:durableId="1213737967">
    <w:abstractNumId w:val="14"/>
  </w:num>
  <w:num w:numId="5" w16cid:durableId="676232876">
    <w:abstractNumId w:val="21"/>
  </w:num>
  <w:num w:numId="6" w16cid:durableId="1674140954">
    <w:abstractNumId w:val="21"/>
  </w:num>
  <w:num w:numId="7" w16cid:durableId="471602057">
    <w:abstractNumId w:val="9"/>
  </w:num>
  <w:num w:numId="8" w16cid:durableId="7237942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5882428">
    <w:abstractNumId w:val="4"/>
  </w:num>
  <w:num w:numId="10" w16cid:durableId="12698914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0431533">
    <w:abstractNumId w:val="3"/>
  </w:num>
  <w:num w:numId="12" w16cid:durableId="2038695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8600062">
    <w:abstractNumId w:val="1"/>
  </w:num>
  <w:num w:numId="14" w16cid:durableId="744961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6656395">
    <w:abstractNumId w:val="7"/>
  </w:num>
  <w:num w:numId="16" w16cid:durableId="13646763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1223995">
    <w:abstractNumId w:val="24"/>
  </w:num>
  <w:num w:numId="18" w16cid:durableId="9266929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07357">
    <w:abstractNumId w:val="20"/>
  </w:num>
  <w:num w:numId="20" w16cid:durableId="1612742387">
    <w:abstractNumId w:val="8"/>
  </w:num>
  <w:num w:numId="21" w16cid:durableId="2018729775">
    <w:abstractNumId w:val="19"/>
  </w:num>
  <w:num w:numId="22" w16cid:durableId="1682585081">
    <w:abstractNumId w:val="13"/>
  </w:num>
  <w:num w:numId="23" w16cid:durableId="2025785664">
    <w:abstractNumId w:val="23"/>
  </w:num>
  <w:num w:numId="24" w16cid:durableId="480804776">
    <w:abstractNumId w:val="20"/>
    <w:lvlOverride w:ilvl="0">
      <w:startOverride w:val="1"/>
    </w:lvlOverride>
    <w:lvlOverride w:ilvl="1"/>
    <w:lvlOverride w:ilvl="2"/>
    <w:lvlOverride w:ilvl="3"/>
    <w:lvlOverride w:ilvl="4"/>
    <w:lvlOverride w:ilvl="5"/>
    <w:lvlOverride w:ilvl="6"/>
    <w:lvlOverride w:ilvl="7"/>
    <w:lvlOverride w:ilvl="8"/>
  </w:num>
  <w:num w:numId="25" w16cid:durableId="1376076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2555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3391106">
    <w:abstractNumId w:val="16"/>
  </w:num>
  <w:num w:numId="28" w16cid:durableId="1079600105">
    <w:abstractNumId w:val="5"/>
  </w:num>
  <w:num w:numId="29" w16cid:durableId="244077912">
    <w:abstractNumId w:val="6"/>
  </w:num>
  <w:num w:numId="30" w16cid:durableId="596524041">
    <w:abstractNumId w:val="29"/>
  </w:num>
  <w:num w:numId="31" w16cid:durableId="145320061">
    <w:abstractNumId w:val="26"/>
  </w:num>
  <w:num w:numId="32" w16cid:durableId="731587472">
    <w:abstractNumId w:val="11"/>
  </w:num>
  <w:num w:numId="33" w16cid:durableId="912005930">
    <w:abstractNumId w:val="27"/>
  </w:num>
  <w:num w:numId="34" w16cid:durableId="159809389">
    <w:abstractNumId w:val="12"/>
  </w:num>
  <w:num w:numId="35" w16cid:durableId="1100103111">
    <w:abstractNumId w:val="25"/>
  </w:num>
  <w:num w:numId="36" w16cid:durableId="158010827">
    <w:abstractNumId w:val="10"/>
  </w:num>
  <w:num w:numId="37" w16cid:durableId="2143189102">
    <w:abstractNumId w:val="18"/>
  </w:num>
  <w:num w:numId="38" w16cid:durableId="908461801">
    <w:abstractNumId w:val="17"/>
  </w:num>
  <w:num w:numId="39" w16cid:durableId="515004519">
    <w:abstractNumId w:val="0"/>
  </w:num>
  <w:num w:numId="40" w16cid:durableId="873425633">
    <w:abstractNumId w:val="28"/>
  </w:num>
  <w:num w:numId="41" w16cid:durableId="335349737">
    <w:abstractNumId w:val="2"/>
  </w:num>
  <w:num w:numId="42" w16cid:durableId="2045672497">
    <w:abstractNumId w:val="28"/>
  </w:num>
  <w:num w:numId="43" w16cid:durableId="1720203145">
    <w:abstractNumId w:val="0"/>
  </w:num>
  <w:num w:numId="44" w16cid:durableId="67889756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2AE"/>
    <w:rsid w:val="00013105"/>
    <w:rsid w:val="00020B2F"/>
    <w:rsid w:val="00022AB1"/>
    <w:rsid w:val="00033CE9"/>
    <w:rsid w:val="00061A49"/>
    <w:rsid w:val="000621C4"/>
    <w:rsid w:val="000706FE"/>
    <w:rsid w:val="00094D4C"/>
    <w:rsid w:val="00097341"/>
    <w:rsid w:val="000A4243"/>
    <w:rsid w:val="000A762C"/>
    <w:rsid w:val="000B0A82"/>
    <w:rsid w:val="000E62BF"/>
    <w:rsid w:val="000F591A"/>
    <w:rsid w:val="001149C0"/>
    <w:rsid w:val="001234EF"/>
    <w:rsid w:val="00181475"/>
    <w:rsid w:val="00185A92"/>
    <w:rsid w:val="001A2BF8"/>
    <w:rsid w:val="001B3DA5"/>
    <w:rsid w:val="001E094F"/>
    <w:rsid w:val="001E17AF"/>
    <w:rsid w:val="001E261D"/>
    <w:rsid w:val="00206EEF"/>
    <w:rsid w:val="002261BB"/>
    <w:rsid w:val="00240543"/>
    <w:rsid w:val="00273B86"/>
    <w:rsid w:val="002A7ED6"/>
    <w:rsid w:val="002D44C1"/>
    <w:rsid w:val="003379B0"/>
    <w:rsid w:val="00361F5B"/>
    <w:rsid w:val="003828BE"/>
    <w:rsid w:val="00386DBC"/>
    <w:rsid w:val="003948CA"/>
    <w:rsid w:val="00397EDE"/>
    <w:rsid w:val="003B6F36"/>
    <w:rsid w:val="003E418D"/>
    <w:rsid w:val="00415C2E"/>
    <w:rsid w:val="0044306B"/>
    <w:rsid w:val="004657C8"/>
    <w:rsid w:val="00465B65"/>
    <w:rsid w:val="004765C7"/>
    <w:rsid w:val="0048063B"/>
    <w:rsid w:val="00484254"/>
    <w:rsid w:val="00493D76"/>
    <w:rsid w:val="004A50BB"/>
    <w:rsid w:val="004B49DC"/>
    <w:rsid w:val="004C25B6"/>
    <w:rsid w:val="004D3F10"/>
    <w:rsid w:val="004E40AF"/>
    <w:rsid w:val="00511311"/>
    <w:rsid w:val="00536306"/>
    <w:rsid w:val="00542659"/>
    <w:rsid w:val="005553D2"/>
    <w:rsid w:val="00575E10"/>
    <w:rsid w:val="005842DC"/>
    <w:rsid w:val="005866B8"/>
    <w:rsid w:val="0059715F"/>
    <w:rsid w:val="005B5B3E"/>
    <w:rsid w:val="005C6475"/>
    <w:rsid w:val="005F76F0"/>
    <w:rsid w:val="00605D2A"/>
    <w:rsid w:val="00610BBD"/>
    <w:rsid w:val="00652A6D"/>
    <w:rsid w:val="00654D97"/>
    <w:rsid w:val="006669AC"/>
    <w:rsid w:val="006805E4"/>
    <w:rsid w:val="006C0D97"/>
    <w:rsid w:val="006D5AEB"/>
    <w:rsid w:val="006E0A0D"/>
    <w:rsid w:val="006F32B5"/>
    <w:rsid w:val="006F6C78"/>
    <w:rsid w:val="00706321"/>
    <w:rsid w:val="00711BC7"/>
    <w:rsid w:val="00750AE7"/>
    <w:rsid w:val="0076671E"/>
    <w:rsid w:val="007701C3"/>
    <w:rsid w:val="00772291"/>
    <w:rsid w:val="007A4804"/>
    <w:rsid w:val="007F3D76"/>
    <w:rsid w:val="007F73AB"/>
    <w:rsid w:val="00810B0D"/>
    <w:rsid w:val="00825B85"/>
    <w:rsid w:val="00831107"/>
    <w:rsid w:val="0084634F"/>
    <w:rsid w:val="0087380F"/>
    <w:rsid w:val="00890200"/>
    <w:rsid w:val="00896355"/>
    <w:rsid w:val="008B4453"/>
    <w:rsid w:val="008B62AE"/>
    <w:rsid w:val="008D0661"/>
    <w:rsid w:val="008D7FC5"/>
    <w:rsid w:val="00904A37"/>
    <w:rsid w:val="00904BFE"/>
    <w:rsid w:val="00922C9B"/>
    <w:rsid w:val="00942808"/>
    <w:rsid w:val="0095433C"/>
    <w:rsid w:val="009613AA"/>
    <w:rsid w:val="00962BB6"/>
    <w:rsid w:val="00964588"/>
    <w:rsid w:val="0097542D"/>
    <w:rsid w:val="009B4FD5"/>
    <w:rsid w:val="009F2B87"/>
    <w:rsid w:val="00A075C4"/>
    <w:rsid w:val="00A414BA"/>
    <w:rsid w:val="00A43FE6"/>
    <w:rsid w:val="00A64FD9"/>
    <w:rsid w:val="00A6641C"/>
    <w:rsid w:val="00A706A5"/>
    <w:rsid w:val="00A75F60"/>
    <w:rsid w:val="00A825AC"/>
    <w:rsid w:val="00A85484"/>
    <w:rsid w:val="00AB3DDE"/>
    <w:rsid w:val="00AC330C"/>
    <w:rsid w:val="00B0710E"/>
    <w:rsid w:val="00B354C6"/>
    <w:rsid w:val="00B568F6"/>
    <w:rsid w:val="00B6499E"/>
    <w:rsid w:val="00B835BD"/>
    <w:rsid w:val="00BD4504"/>
    <w:rsid w:val="00BE35D8"/>
    <w:rsid w:val="00BF1A86"/>
    <w:rsid w:val="00C010AD"/>
    <w:rsid w:val="00C369B5"/>
    <w:rsid w:val="00C61A36"/>
    <w:rsid w:val="00CC050F"/>
    <w:rsid w:val="00CC0825"/>
    <w:rsid w:val="00CE13EB"/>
    <w:rsid w:val="00CE2421"/>
    <w:rsid w:val="00CE4231"/>
    <w:rsid w:val="00CF07AD"/>
    <w:rsid w:val="00D15659"/>
    <w:rsid w:val="00D16793"/>
    <w:rsid w:val="00D245F6"/>
    <w:rsid w:val="00D3713B"/>
    <w:rsid w:val="00D61E3C"/>
    <w:rsid w:val="00D64CD6"/>
    <w:rsid w:val="00D855E7"/>
    <w:rsid w:val="00D86EF7"/>
    <w:rsid w:val="00DC4AA7"/>
    <w:rsid w:val="00DE4BD8"/>
    <w:rsid w:val="00DF6C14"/>
    <w:rsid w:val="00E16BC3"/>
    <w:rsid w:val="00E214FA"/>
    <w:rsid w:val="00E83038"/>
    <w:rsid w:val="00EB37B3"/>
    <w:rsid w:val="00ED08BE"/>
    <w:rsid w:val="00EE368A"/>
    <w:rsid w:val="00EE422D"/>
    <w:rsid w:val="00F20989"/>
    <w:rsid w:val="00F372CC"/>
    <w:rsid w:val="00F43A1D"/>
    <w:rsid w:val="00F55E09"/>
    <w:rsid w:val="00F64CC4"/>
    <w:rsid w:val="00F82022"/>
    <w:rsid w:val="00F93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A9D1"/>
  <w15:chartTrackingRefBased/>
  <w15:docId w15:val="{AF049778-F08B-4D8F-9FEA-E36EDE68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B3E"/>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5B5B3E"/>
    <w:pPr>
      <w:keepNext/>
      <w:jc w:val="center"/>
      <w:outlineLvl w:val="0"/>
    </w:pPr>
    <w:rPr>
      <w:rFonts w:ascii="Arial Armenian" w:hAnsi="Arial Armenian"/>
      <w:sz w:val="28"/>
      <w:szCs w:val="20"/>
    </w:rPr>
  </w:style>
  <w:style w:type="paragraph" w:styleId="Heading2">
    <w:name w:val="heading 2"/>
    <w:basedOn w:val="Normal"/>
    <w:next w:val="Normal"/>
    <w:link w:val="Heading2Char"/>
    <w:unhideWhenUsed/>
    <w:qFormat/>
    <w:rsid w:val="005B5B3E"/>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nhideWhenUsed/>
    <w:qFormat/>
    <w:rsid w:val="005B5B3E"/>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nhideWhenUsed/>
    <w:qFormat/>
    <w:rsid w:val="005B5B3E"/>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5B5B3E"/>
    <w:pPr>
      <w:keepNext/>
      <w:jc w:val="center"/>
      <w:outlineLvl w:val="4"/>
    </w:pPr>
    <w:rPr>
      <w:rFonts w:ascii="Arial LatArm" w:hAnsi="Arial LatArm"/>
      <w:b/>
      <w:sz w:val="26"/>
      <w:szCs w:val="20"/>
    </w:rPr>
  </w:style>
  <w:style w:type="paragraph" w:styleId="Heading6">
    <w:name w:val="heading 6"/>
    <w:basedOn w:val="Normal"/>
    <w:next w:val="Normal"/>
    <w:link w:val="Heading6Char"/>
    <w:unhideWhenUsed/>
    <w:qFormat/>
    <w:rsid w:val="005B5B3E"/>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unhideWhenUsed/>
    <w:qFormat/>
    <w:rsid w:val="005B5B3E"/>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unhideWhenUsed/>
    <w:qFormat/>
    <w:rsid w:val="005B5B3E"/>
    <w:pPr>
      <w:keepNext/>
      <w:outlineLvl w:val="7"/>
    </w:pPr>
    <w:rPr>
      <w:rFonts w:ascii="Times Armenian" w:hAnsi="Times Armenian"/>
      <w:i/>
      <w:sz w:val="20"/>
      <w:szCs w:val="20"/>
    </w:rPr>
  </w:style>
  <w:style w:type="paragraph" w:styleId="Heading9">
    <w:name w:val="heading 9"/>
    <w:basedOn w:val="Normal"/>
    <w:next w:val="Normal"/>
    <w:link w:val="Heading9Char"/>
    <w:uiPriority w:val="99"/>
    <w:unhideWhenUsed/>
    <w:qFormat/>
    <w:rsid w:val="005B5B3E"/>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5B3E"/>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5B5B3E"/>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5B5B3E"/>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5B5B3E"/>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5B5B3E"/>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5B5B3E"/>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uiPriority w:val="99"/>
    <w:rsid w:val="005B5B3E"/>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uiPriority w:val="99"/>
    <w:rsid w:val="005B5B3E"/>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uiPriority w:val="99"/>
    <w:rsid w:val="005B5B3E"/>
    <w:rPr>
      <w:rFonts w:ascii="Times Armenian" w:eastAsia="Times New Roman" w:hAnsi="Times Armenian" w:cs="Times New Roman"/>
      <w:b/>
      <w:color w:val="000000"/>
      <w:kern w:val="0"/>
      <w:szCs w:val="20"/>
      <w:lang w:val="ru-RU" w:eastAsia="ru-RU" w:bidi="ru-RU"/>
      <w14:ligatures w14:val="none"/>
    </w:rPr>
  </w:style>
  <w:style w:type="character" w:styleId="Hyperlink">
    <w:name w:val="Hyperlink"/>
    <w:uiPriority w:val="99"/>
    <w:unhideWhenUsed/>
    <w:rsid w:val="005B5B3E"/>
    <w:rPr>
      <w:color w:val="0000FF"/>
      <w:u w:val="single"/>
    </w:rPr>
  </w:style>
  <w:style w:type="character" w:styleId="FollowedHyperlink">
    <w:name w:val="FollowedHyperlink"/>
    <w:uiPriority w:val="99"/>
    <w:unhideWhenUsed/>
    <w:rsid w:val="005B5B3E"/>
    <w:rPr>
      <w:color w:val="800080"/>
      <w:u w:val="single"/>
    </w:rPr>
  </w:style>
  <w:style w:type="paragraph" w:styleId="HTMLPreformatted">
    <w:name w:val="HTML Preformatted"/>
    <w:basedOn w:val="Normal"/>
    <w:link w:val="HTMLPreformattedChar"/>
    <w:uiPriority w:val="99"/>
    <w:unhideWhenUsed/>
    <w:rsid w:val="005B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B5B3E"/>
    <w:rPr>
      <w:rFonts w:ascii="Courier New" w:eastAsia="Times New Roman" w:hAnsi="Courier New" w:cs="Courier New"/>
      <w:kern w:val="0"/>
      <w:sz w:val="20"/>
      <w:szCs w:val="20"/>
      <w14:ligatures w14:val="none"/>
    </w:rPr>
  </w:style>
  <w:style w:type="paragraph" w:customStyle="1" w:styleId="msonormal0">
    <w:name w:val="msonormal"/>
    <w:basedOn w:val="Normal"/>
    <w:uiPriority w:val="99"/>
    <w:rsid w:val="005B5B3E"/>
    <w:pPr>
      <w:spacing w:before="100" w:beforeAutospacing="1" w:after="100" w:afterAutospacing="1"/>
    </w:pPr>
  </w:style>
  <w:style w:type="paragraph" w:styleId="NormalWeb">
    <w:name w:val="Normal (Web)"/>
    <w:basedOn w:val="Normal"/>
    <w:uiPriority w:val="99"/>
    <w:unhideWhenUsed/>
    <w:rsid w:val="005B5B3E"/>
    <w:pPr>
      <w:spacing w:before="100" w:beforeAutospacing="1" w:after="100" w:afterAutospacing="1"/>
    </w:pPr>
  </w:style>
  <w:style w:type="paragraph" w:styleId="Index1">
    <w:name w:val="index 1"/>
    <w:basedOn w:val="Normal"/>
    <w:next w:val="Normal"/>
    <w:autoRedefine/>
    <w:uiPriority w:val="99"/>
    <w:semiHidden/>
    <w:unhideWhenUsed/>
    <w:rsid w:val="005B5B3E"/>
    <w:pPr>
      <w:ind w:left="240" w:hanging="240"/>
    </w:pPr>
  </w:style>
  <w:style w:type="paragraph" w:styleId="FootnoteText">
    <w:name w:val="footnote text"/>
    <w:basedOn w:val="Normal"/>
    <w:link w:val="FootnoteTextChar"/>
    <w:unhideWhenUsed/>
    <w:rsid w:val="005B5B3E"/>
    <w:rPr>
      <w:rFonts w:ascii="Times Armenian" w:hAnsi="Times Armenian"/>
      <w:sz w:val="20"/>
      <w:szCs w:val="20"/>
    </w:rPr>
  </w:style>
  <w:style w:type="character" w:customStyle="1" w:styleId="FootnoteTextChar">
    <w:name w:val="Footnote Text Char"/>
    <w:basedOn w:val="DefaultParagraphFont"/>
    <w:link w:val="FootnoteText"/>
    <w:rsid w:val="005B5B3E"/>
    <w:rPr>
      <w:rFonts w:ascii="Times Armenian" w:eastAsia="Times New Roman" w:hAnsi="Times Armenian" w:cs="Times New Roman"/>
      <w:kern w:val="0"/>
      <w:sz w:val="20"/>
      <w:szCs w:val="20"/>
      <w:lang w:val="ru-RU" w:eastAsia="ru-RU" w:bidi="ru-RU"/>
      <w14:ligatures w14:val="none"/>
    </w:rPr>
  </w:style>
  <w:style w:type="paragraph" w:styleId="CommentText">
    <w:name w:val="annotation text"/>
    <w:basedOn w:val="Normal"/>
    <w:link w:val="CommentTextChar"/>
    <w:uiPriority w:val="99"/>
    <w:semiHidden/>
    <w:unhideWhenUsed/>
    <w:rsid w:val="005B5B3E"/>
    <w:rPr>
      <w:rFonts w:ascii="Times Armenian" w:hAnsi="Times Armenian"/>
      <w:sz w:val="20"/>
      <w:szCs w:val="20"/>
    </w:rPr>
  </w:style>
  <w:style w:type="character" w:customStyle="1" w:styleId="CommentTextChar">
    <w:name w:val="Comment Text Char"/>
    <w:basedOn w:val="DefaultParagraphFont"/>
    <w:link w:val="CommentText"/>
    <w:uiPriority w:val="99"/>
    <w:semiHidden/>
    <w:rsid w:val="005B5B3E"/>
    <w:rPr>
      <w:rFonts w:ascii="Times Armenian" w:eastAsia="Times New Roman" w:hAnsi="Times Armenian" w:cs="Times New Roman"/>
      <w:kern w:val="0"/>
      <w:sz w:val="20"/>
      <w:szCs w:val="20"/>
      <w:lang w:val="ru-RU" w:eastAsia="ru-RU" w:bidi="ru-RU"/>
      <w14:ligatures w14:val="none"/>
    </w:rPr>
  </w:style>
  <w:style w:type="paragraph" w:styleId="Header">
    <w:name w:val="header"/>
    <w:basedOn w:val="Normal"/>
    <w:link w:val="HeaderChar"/>
    <w:uiPriority w:val="99"/>
    <w:unhideWhenUsed/>
    <w:rsid w:val="005B5B3E"/>
    <w:pPr>
      <w:tabs>
        <w:tab w:val="center" w:pos="4153"/>
        <w:tab w:val="right" w:pos="8306"/>
      </w:tabs>
    </w:pPr>
    <w:rPr>
      <w:sz w:val="20"/>
      <w:szCs w:val="20"/>
    </w:rPr>
  </w:style>
  <w:style w:type="character" w:customStyle="1" w:styleId="HeaderChar">
    <w:name w:val="Header Char"/>
    <w:basedOn w:val="DefaultParagraphFont"/>
    <w:link w:val="Header"/>
    <w:uiPriority w:val="99"/>
    <w:rsid w:val="005B5B3E"/>
    <w:rPr>
      <w:rFonts w:ascii="Times New Roman" w:eastAsia="Times New Roman" w:hAnsi="Times New Roman" w:cs="Times New Roman"/>
      <w:kern w:val="0"/>
      <w:sz w:val="20"/>
      <w:szCs w:val="20"/>
      <w:lang w:val="ru-RU" w:eastAsia="ru-RU" w:bidi="ru-RU"/>
      <w14:ligatures w14:val="none"/>
    </w:rPr>
  </w:style>
  <w:style w:type="paragraph" w:styleId="Footer">
    <w:name w:val="footer"/>
    <w:basedOn w:val="Normal"/>
    <w:link w:val="FooterChar"/>
    <w:uiPriority w:val="99"/>
    <w:unhideWhenUsed/>
    <w:rsid w:val="005B5B3E"/>
    <w:pPr>
      <w:tabs>
        <w:tab w:val="center" w:pos="4320"/>
        <w:tab w:val="right" w:pos="8640"/>
      </w:tabs>
    </w:pPr>
    <w:rPr>
      <w:sz w:val="20"/>
      <w:szCs w:val="20"/>
    </w:rPr>
  </w:style>
  <w:style w:type="character" w:customStyle="1" w:styleId="FooterChar">
    <w:name w:val="Footer Char"/>
    <w:basedOn w:val="DefaultParagraphFont"/>
    <w:link w:val="Footer"/>
    <w:uiPriority w:val="99"/>
    <w:rsid w:val="005B5B3E"/>
    <w:rPr>
      <w:rFonts w:ascii="Times New Roman" w:eastAsia="Times New Roman" w:hAnsi="Times New Roman" w:cs="Times New Roman"/>
      <w:kern w:val="0"/>
      <w:sz w:val="20"/>
      <w:szCs w:val="20"/>
      <w:lang w:val="ru-RU" w:eastAsia="ru-RU" w:bidi="ru-RU"/>
      <w14:ligatures w14:val="none"/>
    </w:rPr>
  </w:style>
  <w:style w:type="paragraph" w:styleId="IndexHeading">
    <w:name w:val="index heading"/>
    <w:basedOn w:val="Normal"/>
    <w:next w:val="Index1"/>
    <w:uiPriority w:val="99"/>
    <w:semiHidden/>
    <w:unhideWhenUsed/>
    <w:rsid w:val="005B5B3E"/>
    <w:rPr>
      <w:sz w:val="20"/>
      <w:szCs w:val="20"/>
    </w:rPr>
  </w:style>
  <w:style w:type="paragraph" w:styleId="EndnoteText">
    <w:name w:val="endnote text"/>
    <w:basedOn w:val="Normal"/>
    <w:link w:val="EndnoteTextChar"/>
    <w:uiPriority w:val="99"/>
    <w:semiHidden/>
    <w:unhideWhenUsed/>
    <w:rsid w:val="005B5B3E"/>
    <w:rPr>
      <w:rFonts w:ascii="Times Armenian" w:hAnsi="Times Armenian"/>
      <w:sz w:val="20"/>
      <w:szCs w:val="20"/>
    </w:rPr>
  </w:style>
  <w:style w:type="character" w:customStyle="1" w:styleId="EndnoteTextChar">
    <w:name w:val="Endnote Text Char"/>
    <w:basedOn w:val="DefaultParagraphFont"/>
    <w:link w:val="EndnoteText"/>
    <w:uiPriority w:val="99"/>
    <w:semiHidden/>
    <w:rsid w:val="005B5B3E"/>
    <w:rPr>
      <w:rFonts w:ascii="Times Armenian" w:eastAsia="Times New Roman" w:hAnsi="Times Armenian" w:cs="Times New Roman"/>
      <w:kern w:val="0"/>
      <w:sz w:val="20"/>
      <w:szCs w:val="20"/>
      <w:lang w:val="ru-RU" w:eastAsia="ru-RU" w:bidi="ru-RU"/>
      <w14:ligatures w14:val="none"/>
    </w:rPr>
  </w:style>
  <w:style w:type="paragraph" w:styleId="Title">
    <w:name w:val="Title"/>
    <w:basedOn w:val="Normal"/>
    <w:link w:val="TitleChar"/>
    <w:uiPriority w:val="99"/>
    <w:qFormat/>
    <w:rsid w:val="005B5B3E"/>
    <w:pPr>
      <w:jc w:val="center"/>
    </w:pPr>
    <w:rPr>
      <w:rFonts w:ascii="Arial Armenian" w:hAnsi="Arial Armenian"/>
      <w:szCs w:val="20"/>
    </w:rPr>
  </w:style>
  <w:style w:type="character" w:customStyle="1" w:styleId="TitleChar">
    <w:name w:val="Title Char"/>
    <w:basedOn w:val="DefaultParagraphFont"/>
    <w:link w:val="Title"/>
    <w:uiPriority w:val="99"/>
    <w:rsid w:val="005B5B3E"/>
    <w:rPr>
      <w:rFonts w:ascii="Arial Armenian" w:eastAsia="Times New Roman" w:hAnsi="Arial Armenian" w:cs="Times New Roman"/>
      <w:kern w:val="0"/>
      <w:sz w:val="24"/>
      <w:szCs w:val="20"/>
      <w:lang w:val="ru-RU" w:eastAsia="ru-RU" w:bidi="ru-RU"/>
      <w14:ligatures w14:val="none"/>
    </w:rPr>
  </w:style>
  <w:style w:type="paragraph" w:styleId="BodyText">
    <w:name w:val="Body Text"/>
    <w:basedOn w:val="Normal"/>
    <w:link w:val="BodyTextChar"/>
    <w:uiPriority w:val="99"/>
    <w:unhideWhenUsed/>
    <w:rsid w:val="005B5B3E"/>
    <w:pPr>
      <w:spacing w:after="120"/>
    </w:pPr>
  </w:style>
  <w:style w:type="character" w:customStyle="1" w:styleId="BodyTextChar">
    <w:name w:val="Body Text Char"/>
    <w:basedOn w:val="DefaultParagraphFont"/>
    <w:link w:val="BodyText"/>
    <w:uiPriority w:val="99"/>
    <w:rsid w:val="005B5B3E"/>
    <w:rPr>
      <w:rFonts w:ascii="Times New Roman" w:eastAsia="Times New Roman" w:hAnsi="Times New Roman" w:cs="Times New Roman"/>
      <w:kern w:val="0"/>
      <w:sz w:val="24"/>
      <w:szCs w:val="24"/>
      <w:lang w:val="ru-RU" w:eastAsia="ru-RU" w:bidi="ru-RU"/>
      <w14:ligatures w14:val="none"/>
    </w:rPr>
  </w:style>
  <w:style w:type="character" w:customStyle="1" w:styleId="BodyTextIndentChar">
    <w:name w:val="Body Text Indent Char"/>
    <w:aliases w:val="Char Char, Char Char, Char Char Char Char Char"/>
    <w:locked/>
    <w:rsid w:val="005B5B3E"/>
    <w:rPr>
      <w:lang w:val="ru-RU" w:eastAsia="ru-RU" w:bidi="ru-RU"/>
    </w:rPr>
  </w:style>
  <w:style w:type="paragraph" w:styleId="BodyTextIndent">
    <w:name w:val="Body Text Indent"/>
    <w:aliases w:val="Char, Char, Char Char Char Char"/>
    <w:basedOn w:val="Normal"/>
    <w:link w:val="BodyTextIndentChar1"/>
    <w:uiPriority w:val="99"/>
    <w:unhideWhenUsed/>
    <w:rsid w:val="005B5B3E"/>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Char Char1, Char Char Char Char Char1"/>
    <w:basedOn w:val="DefaultParagraphFont"/>
    <w:link w:val="BodyTextIndent"/>
    <w:uiPriority w:val="99"/>
    <w:rsid w:val="005B5B3E"/>
    <w:rPr>
      <w:rFonts w:ascii="Arial AMU" w:eastAsia="Times New Roman" w:hAnsi="Arial AMU" w:cs="Arial"/>
      <w:kern w:val="0"/>
      <w:szCs w:val="20"/>
      <w:lang w:val="ru-RU" w:eastAsia="ru-RU" w:bidi="ru-RU"/>
      <w14:ligatures w14:val="none"/>
    </w:rPr>
  </w:style>
  <w:style w:type="paragraph" w:styleId="BodyText2">
    <w:name w:val="Body Text 2"/>
    <w:basedOn w:val="Normal"/>
    <w:link w:val="BodyText2Char"/>
    <w:uiPriority w:val="99"/>
    <w:unhideWhenUsed/>
    <w:rsid w:val="005B5B3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uiPriority w:val="99"/>
    <w:rsid w:val="005B5B3E"/>
    <w:rPr>
      <w:rFonts w:ascii="Arial LatArm" w:eastAsia="Times New Roman" w:hAnsi="Arial LatArm" w:cs="Times New Roman"/>
      <w:kern w:val="0"/>
      <w:sz w:val="20"/>
      <w:szCs w:val="20"/>
      <w:lang w:val="ru-RU" w:eastAsia="ru-RU" w:bidi="ru-RU"/>
      <w14:ligatures w14:val="none"/>
    </w:rPr>
  </w:style>
  <w:style w:type="paragraph" w:styleId="BodyText3">
    <w:name w:val="Body Text 3"/>
    <w:basedOn w:val="Normal"/>
    <w:link w:val="BodyText3Char"/>
    <w:uiPriority w:val="99"/>
    <w:unhideWhenUsed/>
    <w:rsid w:val="005B5B3E"/>
    <w:pPr>
      <w:jc w:val="both"/>
    </w:pPr>
    <w:rPr>
      <w:rFonts w:ascii="Arial LatArm" w:hAnsi="Arial LatArm"/>
      <w:sz w:val="20"/>
      <w:szCs w:val="20"/>
    </w:rPr>
  </w:style>
  <w:style w:type="character" w:customStyle="1" w:styleId="BodyText3Char">
    <w:name w:val="Body Text 3 Char"/>
    <w:basedOn w:val="DefaultParagraphFont"/>
    <w:link w:val="BodyText3"/>
    <w:uiPriority w:val="99"/>
    <w:rsid w:val="005B5B3E"/>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uiPriority w:val="99"/>
    <w:unhideWhenUsed/>
    <w:rsid w:val="005B5B3E"/>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uiPriority w:val="99"/>
    <w:rsid w:val="005B5B3E"/>
    <w:rPr>
      <w:rFonts w:ascii="Baltica" w:eastAsia="Times New Roman" w:hAnsi="Baltica" w:cs="Times New Roman"/>
      <w:kern w:val="0"/>
      <w:sz w:val="20"/>
      <w:szCs w:val="20"/>
      <w:lang w:val="ru-RU" w:eastAsia="ru-RU" w:bidi="ru-RU"/>
      <w14:ligatures w14:val="none"/>
    </w:rPr>
  </w:style>
  <w:style w:type="paragraph" w:styleId="BodyTextIndent3">
    <w:name w:val="Body Text Indent 3"/>
    <w:basedOn w:val="Normal"/>
    <w:link w:val="BodyTextIndent3Char"/>
    <w:uiPriority w:val="99"/>
    <w:unhideWhenUsed/>
    <w:rsid w:val="005B5B3E"/>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uiPriority w:val="99"/>
    <w:semiHidden/>
    <w:rsid w:val="005B5B3E"/>
    <w:rPr>
      <w:rFonts w:ascii="Times Armenian" w:eastAsia="Times New Roman" w:hAnsi="Times Armenian" w:cs="Times New Roman"/>
      <w:kern w:val="0"/>
      <w:sz w:val="20"/>
      <w:szCs w:val="20"/>
      <w:lang w:val="ru-RU" w:eastAsia="ru-RU" w:bidi="ru-RU"/>
      <w14:ligatures w14:val="none"/>
    </w:rPr>
  </w:style>
  <w:style w:type="paragraph" w:styleId="BlockText">
    <w:name w:val="Block Text"/>
    <w:basedOn w:val="Normal"/>
    <w:uiPriority w:val="99"/>
    <w:unhideWhenUsed/>
    <w:rsid w:val="005B5B3E"/>
    <w:pPr>
      <w:overflowPunct w:val="0"/>
      <w:autoSpaceDE w:val="0"/>
      <w:autoSpaceDN w:val="0"/>
      <w:adjustRightInd w:val="0"/>
      <w:ind w:left="4500" w:right="98"/>
      <w:jc w:val="right"/>
    </w:pPr>
    <w:rPr>
      <w:rFonts w:ascii="Arial Armenian" w:hAnsi="Arial Armenian"/>
      <w:sz w:val="28"/>
      <w:szCs w:val="20"/>
    </w:rPr>
  </w:style>
  <w:style w:type="paragraph" w:styleId="DocumentMap">
    <w:name w:val="Document Map"/>
    <w:basedOn w:val="Normal"/>
    <w:link w:val="DocumentMapChar"/>
    <w:uiPriority w:val="99"/>
    <w:semiHidden/>
    <w:unhideWhenUsed/>
    <w:rsid w:val="005B5B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5B5B3E"/>
    <w:rPr>
      <w:rFonts w:ascii="Tahoma" w:eastAsia="Times New Roman" w:hAnsi="Tahoma" w:cs="Tahoma"/>
      <w:kern w:val="0"/>
      <w:sz w:val="20"/>
      <w:szCs w:val="20"/>
      <w:shd w:val="clear" w:color="auto" w:fill="000080"/>
      <w:lang w:val="ru-RU" w:eastAsia="ru-RU" w:bidi="ru-RU"/>
      <w14:ligatures w14:val="none"/>
    </w:rPr>
  </w:style>
  <w:style w:type="paragraph" w:styleId="CommentSubject">
    <w:name w:val="annotation subject"/>
    <w:basedOn w:val="CommentText"/>
    <w:next w:val="CommentText"/>
    <w:link w:val="CommentSubjectChar"/>
    <w:uiPriority w:val="99"/>
    <w:semiHidden/>
    <w:unhideWhenUsed/>
    <w:rsid w:val="005B5B3E"/>
    <w:rPr>
      <w:b/>
      <w:bCs/>
    </w:rPr>
  </w:style>
  <w:style w:type="character" w:customStyle="1" w:styleId="CommentSubjectChar">
    <w:name w:val="Comment Subject Char"/>
    <w:basedOn w:val="CommentTextChar"/>
    <w:link w:val="CommentSubject"/>
    <w:uiPriority w:val="99"/>
    <w:semiHidden/>
    <w:rsid w:val="005B5B3E"/>
    <w:rPr>
      <w:rFonts w:ascii="Times Armenian" w:eastAsia="Times New Roman" w:hAnsi="Times Armenian" w:cs="Times New Roman"/>
      <w:b/>
      <w:bCs/>
      <w:kern w:val="0"/>
      <w:sz w:val="20"/>
      <w:szCs w:val="20"/>
      <w:lang w:val="ru-RU" w:eastAsia="ru-RU" w:bidi="ru-RU"/>
      <w14:ligatures w14:val="none"/>
    </w:rPr>
  </w:style>
  <w:style w:type="paragraph" w:styleId="BalloonText">
    <w:name w:val="Balloon Text"/>
    <w:basedOn w:val="Normal"/>
    <w:link w:val="BalloonTextChar"/>
    <w:uiPriority w:val="99"/>
    <w:unhideWhenUsed/>
    <w:rsid w:val="005B5B3E"/>
    <w:rPr>
      <w:rFonts w:ascii="Tahoma" w:hAnsi="Tahoma"/>
      <w:sz w:val="16"/>
      <w:szCs w:val="16"/>
    </w:rPr>
  </w:style>
  <w:style w:type="character" w:customStyle="1" w:styleId="BalloonTextChar">
    <w:name w:val="Balloon Text Char"/>
    <w:basedOn w:val="DefaultParagraphFont"/>
    <w:link w:val="BalloonText"/>
    <w:uiPriority w:val="99"/>
    <w:rsid w:val="005B5B3E"/>
    <w:rPr>
      <w:rFonts w:ascii="Tahoma" w:eastAsia="Times New Roman" w:hAnsi="Tahoma" w:cs="Times New Roman"/>
      <w:kern w:val="0"/>
      <w:sz w:val="16"/>
      <w:szCs w:val="16"/>
      <w:lang w:val="ru-RU" w:eastAsia="ru-RU" w:bidi="ru-RU"/>
      <w14:ligatures w14:val="none"/>
    </w:rPr>
  </w:style>
  <w:style w:type="paragraph" w:styleId="Revision">
    <w:name w:val="Revision"/>
    <w:uiPriority w:val="99"/>
    <w:semiHidden/>
    <w:rsid w:val="005B5B3E"/>
    <w:pPr>
      <w:spacing w:after="0" w:line="240" w:lineRule="auto"/>
    </w:pPr>
    <w:rPr>
      <w:rFonts w:ascii="Times Armenian" w:eastAsia="Times New Roman" w:hAnsi="Times Armenian" w:cs="Times New Roman"/>
      <w:kern w:val="0"/>
      <w:sz w:val="24"/>
      <w:szCs w:val="20"/>
      <w:lang w:val="ru-RU" w:eastAsia="ru-RU" w:bidi="ru-RU"/>
      <w14:ligatures w14:val="none"/>
    </w:rPr>
  </w:style>
  <w:style w:type="character" w:customStyle="1" w:styleId="ListParagraphChar">
    <w:name w:val="List Paragraph Char"/>
    <w:link w:val="ListParagraph"/>
    <w:uiPriority w:val="34"/>
    <w:locked/>
    <w:rsid w:val="005B5B3E"/>
    <w:rPr>
      <w:rFonts w:ascii="Times Armenian" w:hAnsi="Times Armenian"/>
      <w:sz w:val="24"/>
      <w:szCs w:val="24"/>
    </w:rPr>
  </w:style>
  <w:style w:type="paragraph" w:styleId="ListParagraph">
    <w:name w:val="List Paragraph"/>
    <w:basedOn w:val="Normal"/>
    <w:link w:val="ListParagraphChar"/>
    <w:uiPriority w:val="34"/>
    <w:qFormat/>
    <w:rsid w:val="005B5B3E"/>
    <w:pPr>
      <w:ind w:left="720"/>
    </w:pPr>
    <w:rPr>
      <w:rFonts w:ascii="Times Armenian" w:eastAsiaTheme="minorHAnsi" w:hAnsi="Times Armenian" w:cstheme="minorBidi"/>
      <w:kern w:val="2"/>
      <w:lang w:val="en-US" w:eastAsia="en-US" w:bidi="ar-SA"/>
      <w14:ligatures w14:val="standardContextual"/>
    </w:rPr>
  </w:style>
  <w:style w:type="paragraph" w:customStyle="1" w:styleId="Default">
    <w:name w:val="Default"/>
    <w:uiPriority w:val="99"/>
    <w:rsid w:val="005B5B3E"/>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customStyle="1" w:styleId="CharCharCharCharCharCharCharCharCharCharCharChar">
    <w:name w:val="Char Char Char Char Char Char Char Char Char Char Char Char"/>
    <w:basedOn w:val="Normal"/>
    <w:uiPriority w:val="99"/>
    <w:rsid w:val="005B5B3E"/>
    <w:pPr>
      <w:spacing w:after="160" w:line="240" w:lineRule="exact"/>
    </w:pPr>
    <w:rPr>
      <w:rFonts w:ascii="Arial" w:hAnsi="Arial" w:cs="Arial"/>
      <w:sz w:val="20"/>
      <w:szCs w:val="20"/>
    </w:rPr>
  </w:style>
  <w:style w:type="paragraph" w:customStyle="1" w:styleId="norm">
    <w:name w:val="norm"/>
    <w:basedOn w:val="Normal"/>
    <w:rsid w:val="005B5B3E"/>
    <w:pPr>
      <w:spacing w:line="480" w:lineRule="auto"/>
      <w:ind w:firstLine="709"/>
      <w:jc w:val="both"/>
    </w:pPr>
    <w:rPr>
      <w:rFonts w:ascii="Arial Armenian" w:hAnsi="Arial Armenian"/>
      <w:sz w:val="22"/>
      <w:szCs w:val="20"/>
    </w:rPr>
  </w:style>
  <w:style w:type="paragraph" w:customStyle="1" w:styleId="Char1">
    <w:name w:val="Char1"/>
    <w:basedOn w:val="Normal"/>
    <w:uiPriority w:val="99"/>
    <w:rsid w:val="005B5B3E"/>
    <w:pPr>
      <w:spacing w:after="160" w:line="240" w:lineRule="exact"/>
    </w:pPr>
    <w:rPr>
      <w:rFonts w:ascii="Verdana" w:hAnsi="Verdana"/>
      <w:sz w:val="20"/>
      <w:szCs w:val="20"/>
    </w:rPr>
  </w:style>
  <w:style w:type="paragraph" w:customStyle="1" w:styleId="Style2">
    <w:name w:val="Style2"/>
    <w:basedOn w:val="Normal"/>
    <w:uiPriority w:val="99"/>
    <w:rsid w:val="005B5B3E"/>
    <w:pPr>
      <w:jc w:val="center"/>
    </w:pPr>
    <w:rPr>
      <w:rFonts w:ascii="Arial Armenian" w:hAnsi="Arial Armenian"/>
      <w:w w:val="90"/>
      <w:sz w:val="22"/>
      <w:szCs w:val="20"/>
    </w:rPr>
  </w:style>
  <w:style w:type="paragraph" w:customStyle="1" w:styleId="BodyTextIndent22">
    <w:name w:val="Body Text Indent 2+2"/>
    <w:basedOn w:val="Normal"/>
    <w:next w:val="Normal"/>
    <w:uiPriority w:val="99"/>
    <w:rsid w:val="005B5B3E"/>
    <w:pPr>
      <w:autoSpaceDE w:val="0"/>
      <w:autoSpaceDN w:val="0"/>
      <w:adjustRightInd w:val="0"/>
    </w:pPr>
    <w:rPr>
      <w:rFonts w:ascii="Times Armenian" w:hAnsi="Times Armenian"/>
    </w:rPr>
  </w:style>
  <w:style w:type="paragraph" w:customStyle="1" w:styleId="Normal2">
    <w:name w:val="Normal+2"/>
    <w:basedOn w:val="Normal"/>
    <w:next w:val="Normal"/>
    <w:uiPriority w:val="99"/>
    <w:rsid w:val="005B5B3E"/>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B5B3E"/>
    <w:pPr>
      <w:widowControl w:val="0"/>
      <w:adjustRightInd w:val="0"/>
      <w:spacing w:after="160" w:line="240" w:lineRule="exact"/>
    </w:pPr>
    <w:rPr>
      <w:sz w:val="20"/>
      <w:szCs w:val="20"/>
    </w:rPr>
  </w:style>
  <w:style w:type="paragraph" w:customStyle="1" w:styleId="xl63">
    <w:name w:val="xl63"/>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rsid w:val="005B5B3E"/>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rsid w:val="005B5B3E"/>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rsid w:val="005B5B3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B5B3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B5B3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B5B3E"/>
    <w:pPr>
      <w:spacing w:before="100" w:beforeAutospacing="1" w:after="100" w:afterAutospacing="1"/>
    </w:pPr>
    <w:rPr>
      <w:rFonts w:eastAsia="Arial Unicode MS"/>
      <w:sz w:val="16"/>
      <w:szCs w:val="16"/>
    </w:rPr>
  </w:style>
  <w:style w:type="paragraph" w:customStyle="1" w:styleId="font13">
    <w:name w:val="font13"/>
    <w:basedOn w:val="Normal"/>
    <w:uiPriority w:val="99"/>
    <w:rsid w:val="005B5B3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rsid w:val="005B5B3E"/>
    <w:pPr>
      <w:suppressAutoHyphens/>
      <w:spacing w:line="100" w:lineRule="atLeast"/>
      <w:ind w:left="240" w:hanging="240"/>
    </w:pPr>
    <w:rPr>
      <w:rFonts w:ascii="Times Armenian" w:hAnsi="Times Armenian"/>
      <w:kern w:val="2"/>
      <w:sz w:val="16"/>
      <w:szCs w:val="16"/>
    </w:rPr>
  </w:style>
  <w:style w:type="paragraph" w:customStyle="1" w:styleId="IndexHeading1">
    <w:name w:val="Index Heading1"/>
    <w:basedOn w:val="Normal"/>
    <w:uiPriority w:val="99"/>
    <w:rsid w:val="005B5B3E"/>
    <w:pPr>
      <w:suppressAutoHyphens/>
      <w:spacing w:line="100" w:lineRule="atLeast"/>
    </w:pPr>
    <w:rPr>
      <w:kern w:val="2"/>
      <w:sz w:val="20"/>
      <w:szCs w:val="20"/>
    </w:rPr>
  </w:style>
  <w:style w:type="paragraph" w:customStyle="1" w:styleId="Char3CharCharChar">
    <w:name w:val="Char3 Char Char Char"/>
    <w:basedOn w:val="Normal"/>
    <w:next w:val="Normal"/>
    <w:uiPriority w:val="99"/>
    <w:semiHidden/>
    <w:rsid w:val="005B5B3E"/>
    <w:pPr>
      <w:spacing w:after="160" w:line="240" w:lineRule="exact"/>
      <w:jc w:val="both"/>
    </w:pPr>
    <w:rPr>
      <w:rFonts w:ascii="Arial" w:hAnsi="Arial" w:cs="Arial"/>
      <w:b/>
      <w:sz w:val="20"/>
      <w:szCs w:val="20"/>
    </w:rPr>
  </w:style>
  <w:style w:type="character" w:styleId="FootnoteReference">
    <w:name w:val="footnote reference"/>
    <w:semiHidden/>
    <w:unhideWhenUsed/>
    <w:rsid w:val="005B5B3E"/>
    <w:rPr>
      <w:vertAlign w:val="superscript"/>
    </w:rPr>
  </w:style>
  <w:style w:type="character" w:styleId="CommentReference">
    <w:name w:val="annotation reference"/>
    <w:semiHidden/>
    <w:unhideWhenUsed/>
    <w:rsid w:val="005B5B3E"/>
    <w:rPr>
      <w:sz w:val="16"/>
      <w:szCs w:val="16"/>
    </w:rPr>
  </w:style>
  <w:style w:type="character" w:styleId="EndnoteReference">
    <w:name w:val="endnote reference"/>
    <w:semiHidden/>
    <w:unhideWhenUsed/>
    <w:rsid w:val="005B5B3E"/>
    <w:rPr>
      <w:vertAlign w:val="superscript"/>
    </w:rPr>
  </w:style>
  <w:style w:type="character" w:customStyle="1" w:styleId="normChar">
    <w:name w:val="norm Char"/>
    <w:locked/>
    <w:rsid w:val="005B5B3E"/>
    <w:rPr>
      <w:rFonts w:ascii="Arial Armenian" w:hAnsi="Arial Armenian" w:hint="default"/>
      <w:sz w:val="22"/>
      <w:lang w:val="ru-RU" w:eastAsia="ru-RU" w:bidi="ru-RU"/>
    </w:rPr>
  </w:style>
  <w:style w:type="character" w:customStyle="1" w:styleId="CharCharChar">
    <w:name w:val="Char Char Char"/>
    <w:rsid w:val="005B5B3E"/>
    <w:rPr>
      <w:rFonts w:ascii="Arial LatArm" w:hAnsi="Arial LatArm" w:hint="default"/>
      <w:sz w:val="24"/>
      <w:lang w:eastAsia="ru-RU"/>
    </w:rPr>
  </w:style>
  <w:style w:type="character" w:customStyle="1" w:styleId="CharChar22">
    <w:name w:val="Char Char22"/>
    <w:rsid w:val="005B5B3E"/>
    <w:rPr>
      <w:rFonts w:ascii="Arial Armenian" w:hAnsi="Arial Armenian" w:hint="default"/>
      <w:sz w:val="28"/>
      <w:lang w:val="ru-RU"/>
    </w:rPr>
  </w:style>
  <w:style w:type="character" w:customStyle="1" w:styleId="CharChar20">
    <w:name w:val="Char Char20"/>
    <w:rsid w:val="005B5B3E"/>
    <w:rPr>
      <w:rFonts w:ascii="Times LatArm" w:hAnsi="Times LatArm" w:hint="default"/>
      <w:b/>
      <w:bCs w:val="0"/>
      <w:sz w:val="28"/>
      <w:lang w:val="ru-RU"/>
    </w:rPr>
  </w:style>
  <w:style w:type="character" w:customStyle="1" w:styleId="CharChar16">
    <w:name w:val="Char Char16"/>
    <w:rsid w:val="005B5B3E"/>
    <w:rPr>
      <w:rFonts w:ascii="Times Armenian" w:hAnsi="Times Armenian" w:hint="default"/>
      <w:b/>
      <w:bCs w:val="0"/>
      <w:lang w:val="ru-RU"/>
    </w:rPr>
  </w:style>
  <w:style w:type="character" w:customStyle="1" w:styleId="CharChar15">
    <w:name w:val="Char Char15"/>
    <w:rsid w:val="005B5B3E"/>
    <w:rPr>
      <w:rFonts w:ascii="Times Armenian" w:hAnsi="Times Armenian" w:hint="default"/>
      <w:i/>
      <w:iCs w:val="0"/>
      <w:lang w:val="ru-RU"/>
    </w:rPr>
  </w:style>
  <w:style w:type="character" w:customStyle="1" w:styleId="CharChar13">
    <w:name w:val="Char Char13"/>
    <w:rsid w:val="005B5B3E"/>
    <w:rPr>
      <w:rFonts w:ascii="Arial Armenian" w:hAnsi="Arial Armenian" w:hint="default"/>
      <w:lang w:val="ru-RU"/>
    </w:rPr>
  </w:style>
  <w:style w:type="character" w:customStyle="1" w:styleId="CharChar23">
    <w:name w:val="Char Char23"/>
    <w:rsid w:val="005B5B3E"/>
    <w:rPr>
      <w:rFonts w:ascii="Arial Armenian" w:hAnsi="Arial Armenian" w:hint="default"/>
      <w:sz w:val="28"/>
      <w:lang w:val="ru-RU" w:eastAsia="ru-RU" w:bidi="ru-RU"/>
    </w:rPr>
  </w:style>
  <w:style w:type="character" w:customStyle="1" w:styleId="CharChar21">
    <w:name w:val="Char Char21"/>
    <w:rsid w:val="005B5B3E"/>
    <w:rPr>
      <w:rFonts w:ascii="Arial LatArm" w:hAnsi="Arial LatArm" w:hint="default"/>
      <w:b/>
      <w:bCs w:val="0"/>
      <w:color w:val="0000FF"/>
      <w:lang w:val="ru-RU" w:eastAsia="ru-RU" w:bidi="ru-RU"/>
    </w:rPr>
  </w:style>
  <w:style w:type="character" w:customStyle="1" w:styleId="CharChar25">
    <w:name w:val="Char Char25"/>
    <w:rsid w:val="005B5B3E"/>
    <w:rPr>
      <w:rFonts w:ascii="Arial Armenian" w:hAnsi="Arial Armenian" w:hint="default"/>
      <w:sz w:val="28"/>
      <w:lang w:val="ru-RU" w:eastAsia="ru-RU" w:bidi="ru-RU"/>
    </w:rPr>
  </w:style>
  <w:style w:type="character" w:customStyle="1" w:styleId="CharChar24">
    <w:name w:val="Char Char24"/>
    <w:rsid w:val="005B5B3E"/>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Char Char Char Char Char Char"/>
    <w:rsid w:val="005B5B3E"/>
    <w:rPr>
      <w:rFonts w:ascii="Arial LatArm" w:hAnsi="Arial LatArm" w:hint="default"/>
      <w:sz w:val="24"/>
      <w:lang w:val="ru-RU" w:eastAsia="ru-RU" w:bidi="ru-RU"/>
    </w:rPr>
  </w:style>
  <w:style w:type="character" w:customStyle="1" w:styleId="y2iqfc">
    <w:name w:val="y2iqfc"/>
    <w:basedOn w:val="DefaultParagraphFont"/>
    <w:rsid w:val="005B5B3E"/>
  </w:style>
  <w:style w:type="table" w:styleId="TableGrid">
    <w:name w:val="Table Grid"/>
    <w:basedOn w:val="TableNormal"/>
    <w:uiPriority w:val="39"/>
    <w:rsid w:val="005B5B3E"/>
    <w:pPr>
      <w:spacing w:after="0" w:line="240" w:lineRule="auto"/>
    </w:pPr>
    <w:rPr>
      <w:rFonts w:ascii="Times New Roman" w:eastAsia="Times New Roman" w:hAnsi="Times New Roman" w:cs="Times New Roman"/>
      <w:kern w:val="0"/>
      <w:sz w:val="20"/>
      <w:szCs w:val="20"/>
      <w:lang w:val="ru-RU" w:eastAsia="ru-RU" w:bidi="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5B5B3E"/>
    <w:rPr>
      <w:b/>
      <w:bCs/>
    </w:rPr>
  </w:style>
  <w:style w:type="character" w:styleId="UnresolvedMention">
    <w:name w:val="Unresolved Mention"/>
    <w:basedOn w:val="DefaultParagraphFont"/>
    <w:uiPriority w:val="99"/>
    <w:semiHidden/>
    <w:unhideWhenUsed/>
    <w:rsid w:val="00BF1A86"/>
    <w:rPr>
      <w:color w:val="605E5C"/>
      <w:shd w:val="clear" w:color="auto" w:fill="E1DFDD"/>
    </w:rPr>
  </w:style>
  <w:style w:type="character" w:styleId="PageNumber">
    <w:name w:val="page number"/>
    <w:basedOn w:val="DefaultParagraphFont"/>
    <w:rsid w:val="00061A49"/>
  </w:style>
  <w:style w:type="paragraph" w:styleId="ListBullet2">
    <w:name w:val="List Bullet 2"/>
    <w:basedOn w:val="Normal"/>
    <w:uiPriority w:val="99"/>
    <w:rsid w:val="00061A49"/>
    <w:pPr>
      <w:numPr>
        <w:numId w:val="39"/>
      </w:numPr>
      <w:contextualSpacing/>
    </w:pPr>
    <w:rPr>
      <w:lang w:val="en-US" w:eastAsia="en-US" w:bidi="ar-SA"/>
    </w:rPr>
  </w:style>
  <w:style w:type="character" w:customStyle="1" w:styleId="wo">
    <w:name w:val="wo"/>
    <w:basedOn w:val="DefaultParagraphFont"/>
    <w:rsid w:val="00061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25887">
      <w:bodyDiv w:val="1"/>
      <w:marLeft w:val="0"/>
      <w:marRight w:val="0"/>
      <w:marTop w:val="0"/>
      <w:marBottom w:val="0"/>
      <w:divBdr>
        <w:top w:val="none" w:sz="0" w:space="0" w:color="auto"/>
        <w:left w:val="none" w:sz="0" w:space="0" w:color="auto"/>
        <w:bottom w:val="none" w:sz="0" w:space="0" w:color="auto"/>
        <w:right w:val="none" w:sz="0" w:space="0" w:color="auto"/>
      </w:divBdr>
    </w:div>
    <w:div w:id="416563707">
      <w:bodyDiv w:val="1"/>
      <w:marLeft w:val="0"/>
      <w:marRight w:val="0"/>
      <w:marTop w:val="0"/>
      <w:marBottom w:val="0"/>
      <w:divBdr>
        <w:top w:val="none" w:sz="0" w:space="0" w:color="auto"/>
        <w:left w:val="none" w:sz="0" w:space="0" w:color="auto"/>
        <w:bottom w:val="none" w:sz="0" w:space="0" w:color="auto"/>
        <w:right w:val="none" w:sz="0" w:space="0" w:color="auto"/>
      </w:divBdr>
    </w:div>
    <w:div w:id="541939603">
      <w:bodyDiv w:val="1"/>
      <w:marLeft w:val="0"/>
      <w:marRight w:val="0"/>
      <w:marTop w:val="0"/>
      <w:marBottom w:val="0"/>
      <w:divBdr>
        <w:top w:val="none" w:sz="0" w:space="0" w:color="auto"/>
        <w:left w:val="none" w:sz="0" w:space="0" w:color="auto"/>
        <w:bottom w:val="none" w:sz="0" w:space="0" w:color="auto"/>
        <w:right w:val="none" w:sz="0" w:space="0" w:color="auto"/>
      </w:divBdr>
    </w:div>
    <w:div w:id="546534027">
      <w:bodyDiv w:val="1"/>
      <w:marLeft w:val="0"/>
      <w:marRight w:val="0"/>
      <w:marTop w:val="0"/>
      <w:marBottom w:val="0"/>
      <w:divBdr>
        <w:top w:val="none" w:sz="0" w:space="0" w:color="auto"/>
        <w:left w:val="none" w:sz="0" w:space="0" w:color="auto"/>
        <w:bottom w:val="none" w:sz="0" w:space="0" w:color="auto"/>
        <w:right w:val="none" w:sz="0" w:space="0" w:color="auto"/>
      </w:divBdr>
    </w:div>
    <w:div w:id="629285155">
      <w:bodyDiv w:val="1"/>
      <w:marLeft w:val="0"/>
      <w:marRight w:val="0"/>
      <w:marTop w:val="0"/>
      <w:marBottom w:val="0"/>
      <w:divBdr>
        <w:top w:val="none" w:sz="0" w:space="0" w:color="auto"/>
        <w:left w:val="none" w:sz="0" w:space="0" w:color="auto"/>
        <w:bottom w:val="none" w:sz="0" w:space="0" w:color="auto"/>
        <w:right w:val="none" w:sz="0" w:space="0" w:color="auto"/>
      </w:divBdr>
    </w:div>
    <w:div w:id="729772277">
      <w:bodyDiv w:val="1"/>
      <w:marLeft w:val="0"/>
      <w:marRight w:val="0"/>
      <w:marTop w:val="0"/>
      <w:marBottom w:val="0"/>
      <w:divBdr>
        <w:top w:val="none" w:sz="0" w:space="0" w:color="auto"/>
        <w:left w:val="none" w:sz="0" w:space="0" w:color="auto"/>
        <w:bottom w:val="none" w:sz="0" w:space="0" w:color="auto"/>
        <w:right w:val="none" w:sz="0" w:space="0" w:color="auto"/>
      </w:divBdr>
    </w:div>
    <w:div w:id="854227132">
      <w:bodyDiv w:val="1"/>
      <w:marLeft w:val="0"/>
      <w:marRight w:val="0"/>
      <w:marTop w:val="0"/>
      <w:marBottom w:val="0"/>
      <w:divBdr>
        <w:top w:val="none" w:sz="0" w:space="0" w:color="auto"/>
        <w:left w:val="none" w:sz="0" w:space="0" w:color="auto"/>
        <w:bottom w:val="none" w:sz="0" w:space="0" w:color="auto"/>
        <w:right w:val="none" w:sz="0" w:space="0" w:color="auto"/>
      </w:divBdr>
    </w:div>
    <w:div w:id="1035351746">
      <w:bodyDiv w:val="1"/>
      <w:marLeft w:val="0"/>
      <w:marRight w:val="0"/>
      <w:marTop w:val="0"/>
      <w:marBottom w:val="0"/>
      <w:divBdr>
        <w:top w:val="none" w:sz="0" w:space="0" w:color="auto"/>
        <w:left w:val="none" w:sz="0" w:space="0" w:color="auto"/>
        <w:bottom w:val="none" w:sz="0" w:space="0" w:color="auto"/>
        <w:right w:val="none" w:sz="0" w:space="0" w:color="auto"/>
      </w:divBdr>
    </w:div>
    <w:div w:id="1254585312">
      <w:bodyDiv w:val="1"/>
      <w:marLeft w:val="0"/>
      <w:marRight w:val="0"/>
      <w:marTop w:val="0"/>
      <w:marBottom w:val="0"/>
      <w:divBdr>
        <w:top w:val="none" w:sz="0" w:space="0" w:color="auto"/>
        <w:left w:val="none" w:sz="0" w:space="0" w:color="auto"/>
        <w:bottom w:val="none" w:sz="0" w:space="0" w:color="auto"/>
        <w:right w:val="none" w:sz="0" w:space="0" w:color="auto"/>
      </w:divBdr>
    </w:div>
    <w:div w:id="1302880035">
      <w:bodyDiv w:val="1"/>
      <w:marLeft w:val="0"/>
      <w:marRight w:val="0"/>
      <w:marTop w:val="0"/>
      <w:marBottom w:val="0"/>
      <w:divBdr>
        <w:top w:val="none" w:sz="0" w:space="0" w:color="auto"/>
        <w:left w:val="none" w:sz="0" w:space="0" w:color="auto"/>
        <w:bottom w:val="none" w:sz="0" w:space="0" w:color="auto"/>
        <w:right w:val="none" w:sz="0" w:space="0" w:color="auto"/>
      </w:divBdr>
    </w:div>
    <w:div w:id="1447851732">
      <w:bodyDiv w:val="1"/>
      <w:marLeft w:val="0"/>
      <w:marRight w:val="0"/>
      <w:marTop w:val="0"/>
      <w:marBottom w:val="0"/>
      <w:divBdr>
        <w:top w:val="none" w:sz="0" w:space="0" w:color="auto"/>
        <w:left w:val="none" w:sz="0" w:space="0" w:color="auto"/>
        <w:bottom w:val="none" w:sz="0" w:space="0" w:color="auto"/>
        <w:right w:val="none" w:sz="0" w:space="0" w:color="auto"/>
      </w:divBdr>
    </w:div>
    <w:div w:id="1497184360">
      <w:bodyDiv w:val="1"/>
      <w:marLeft w:val="0"/>
      <w:marRight w:val="0"/>
      <w:marTop w:val="0"/>
      <w:marBottom w:val="0"/>
      <w:divBdr>
        <w:top w:val="none" w:sz="0" w:space="0" w:color="auto"/>
        <w:left w:val="none" w:sz="0" w:space="0" w:color="auto"/>
        <w:bottom w:val="none" w:sz="0" w:space="0" w:color="auto"/>
        <w:right w:val="none" w:sz="0" w:space="0" w:color="auto"/>
      </w:divBdr>
    </w:div>
    <w:div w:id="196476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or.muradyan@yerevan.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90</Pages>
  <Words>24090</Words>
  <Characters>137315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124</cp:revision>
  <dcterms:created xsi:type="dcterms:W3CDTF">2023-12-13T06:33:00Z</dcterms:created>
  <dcterms:modified xsi:type="dcterms:W3CDTF">2026-02-12T07:42:00Z</dcterms:modified>
</cp:coreProperties>
</file>